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04D937" w14:textId="3AF3E039" w:rsidR="00A54618" w:rsidRPr="00B97243" w:rsidRDefault="00B97243" w:rsidP="00B9724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97243">
        <w:rPr>
          <w:rFonts w:ascii="Times New Roman" w:hAnsi="Times New Roman" w:cs="Times New Roman"/>
          <w:i/>
          <w:sz w:val="24"/>
          <w:szCs w:val="24"/>
        </w:rPr>
        <w:t>Príloha č. 1</w:t>
      </w:r>
    </w:p>
    <w:p w14:paraId="350F9EE9" w14:textId="77777777" w:rsidR="00B97243" w:rsidRDefault="00B97243" w:rsidP="001C32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6D7CFA" w14:textId="31EA857B" w:rsidR="001C32E0" w:rsidRPr="00D04973" w:rsidRDefault="002234DB" w:rsidP="001C32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973">
        <w:rPr>
          <w:rFonts w:ascii="Times New Roman" w:hAnsi="Times New Roman" w:cs="Times New Roman"/>
          <w:b/>
          <w:sz w:val="28"/>
          <w:szCs w:val="28"/>
        </w:rPr>
        <w:t>Číselník</w:t>
      </w:r>
      <w:r w:rsidR="001C32E0" w:rsidRPr="00D04973">
        <w:rPr>
          <w:rFonts w:ascii="Times New Roman" w:hAnsi="Times New Roman" w:cs="Times New Roman"/>
          <w:b/>
          <w:sz w:val="28"/>
          <w:szCs w:val="28"/>
        </w:rPr>
        <w:t xml:space="preserve"> oprávnených výdavkov</w:t>
      </w:r>
    </w:p>
    <w:p w14:paraId="006A7088" w14:textId="77777777" w:rsidR="001C32E0" w:rsidRDefault="001C32E0" w:rsidP="00DF0FF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2F2C036" w14:textId="6281B226" w:rsidR="007B7952" w:rsidRPr="006873EE" w:rsidRDefault="00DF0FFA" w:rsidP="00D40885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AC41AD">
        <w:rPr>
          <w:rFonts w:ascii="Times New Roman" w:hAnsi="Times New Roman" w:cs="Times New Roman"/>
          <w:i/>
          <w:sz w:val="24"/>
          <w:szCs w:val="24"/>
        </w:rPr>
        <w:t>Č</w:t>
      </w:r>
      <w:r w:rsidR="001A7FF5" w:rsidRPr="00AC41AD">
        <w:rPr>
          <w:rFonts w:ascii="Times New Roman" w:hAnsi="Times New Roman" w:cs="Times New Roman"/>
          <w:i/>
          <w:sz w:val="24"/>
          <w:szCs w:val="24"/>
        </w:rPr>
        <w:t>íselník oprávnených výdavkov</w:t>
      </w:r>
      <w:r w:rsidR="002E59F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A7FF5" w:rsidRPr="00AC41AD">
        <w:rPr>
          <w:rFonts w:ascii="Times New Roman" w:hAnsi="Times New Roman" w:cs="Times New Roman"/>
          <w:sz w:val="24"/>
          <w:szCs w:val="24"/>
        </w:rPr>
        <w:t xml:space="preserve">(ďalej aj „číselník“) je </w:t>
      </w:r>
      <w:r w:rsidR="001A7FF5" w:rsidRPr="00DC5C4D">
        <w:rPr>
          <w:rFonts w:ascii="Times New Roman" w:hAnsi="Times New Roman" w:cs="Times New Roman"/>
          <w:b/>
          <w:sz w:val="24"/>
          <w:szCs w:val="24"/>
        </w:rPr>
        <w:t xml:space="preserve">jednotný pre </w:t>
      </w:r>
      <w:r w:rsidR="004B4A98">
        <w:rPr>
          <w:rFonts w:ascii="Times New Roman" w:hAnsi="Times New Roman" w:cs="Times New Roman"/>
          <w:b/>
          <w:sz w:val="24"/>
          <w:szCs w:val="24"/>
        </w:rPr>
        <w:t>národné projekty</w:t>
      </w:r>
      <w:r w:rsidR="000E1D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1D0D" w:rsidRPr="000E1D0D">
        <w:rPr>
          <w:rFonts w:ascii="Times New Roman" w:hAnsi="Times New Roman" w:cs="Times New Roman"/>
          <w:sz w:val="24"/>
          <w:szCs w:val="24"/>
        </w:rPr>
        <w:t>(ďalej len „NP</w:t>
      </w:r>
      <w:r w:rsidR="000E1D0D">
        <w:rPr>
          <w:rFonts w:ascii="Times New Roman" w:hAnsi="Times New Roman" w:cs="Times New Roman"/>
          <w:sz w:val="24"/>
          <w:szCs w:val="24"/>
        </w:rPr>
        <w:t>“</w:t>
      </w:r>
      <w:r w:rsidR="000E1D0D" w:rsidRPr="000E1D0D">
        <w:rPr>
          <w:rFonts w:ascii="Times New Roman" w:hAnsi="Times New Roman" w:cs="Times New Roman"/>
          <w:sz w:val="24"/>
          <w:szCs w:val="24"/>
        </w:rPr>
        <w:t>)</w:t>
      </w:r>
      <w:r w:rsidR="000E1D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4A98">
        <w:rPr>
          <w:rFonts w:ascii="Times New Roman" w:hAnsi="Times New Roman" w:cs="Times New Roman"/>
          <w:b/>
          <w:sz w:val="24"/>
          <w:szCs w:val="24"/>
        </w:rPr>
        <w:t xml:space="preserve"> a dopytovo-orientované projekty</w:t>
      </w:r>
      <w:r w:rsidR="000E1D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1D0D" w:rsidRPr="000E1D0D">
        <w:rPr>
          <w:rFonts w:ascii="Times New Roman" w:hAnsi="Times New Roman" w:cs="Times New Roman"/>
          <w:sz w:val="24"/>
          <w:szCs w:val="24"/>
        </w:rPr>
        <w:t>(ďalej len „</w:t>
      </w:r>
      <w:r w:rsidR="000E1D0D">
        <w:rPr>
          <w:rFonts w:ascii="Times New Roman" w:hAnsi="Times New Roman" w:cs="Times New Roman"/>
          <w:sz w:val="24"/>
          <w:szCs w:val="24"/>
        </w:rPr>
        <w:t>DOP“</w:t>
      </w:r>
      <w:r w:rsidR="000E1D0D" w:rsidRPr="000E1D0D">
        <w:rPr>
          <w:rFonts w:ascii="Times New Roman" w:hAnsi="Times New Roman" w:cs="Times New Roman"/>
          <w:sz w:val="24"/>
          <w:szCs w:val="24"/>
        </w:rPr>
        <w:t>)</w:t>
      </w:r>
      <w:r w:rsidR="000E1D0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B4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096D">
        <w:rPr>
          <w:rFonts w:ascii="Times New Roman" w:hAnsi="Times New Roman" w:cs="Times New Roman"/>
          <w:b/>
          <w:sz w:val="24"/>
          <w:szCs w:val="24"/>
        </w:rPr>
        <w:t>p</w:t>
      </w:r>
      <w:r w:rsidR="004B4A98">
        <w:rPr>
          <w:rFonts w:ascii="Times New Roman" w:hAnsi="Times New Roman" w:cs="Times New Roman"/>
          <w:b/>
          <w:sz w:val="24"/>
          <w:szCs w:val="24"/>
        </w:rPr>
        <w:t xml:space="preserve">rioritnej osi 5 a 6 </w:t>
      </w:r>
      <w:r w:rsidRPr="00511E07">
        <w:rPr>
          <w:rFonts w:ascii="Times New Roman" w:hAnsi="Times New Roman" w:cs="Times New Roman"/>
          <w:sz w:val="24"/>
          <w:szCs w:val="24"/>
        </w:rPr>
        <w:t>O</w:t>
      </w:r>
      <w:r w:rsidR="00511E07">
        <w:rPr>
          <w:rFonts w:ascii="Times New Roman" w:hAnsi="Times New Roman" w:cs="Times New Roman"/>
          <w:sz w:val="24"/>
          <w:szCs w:val="24"/>
        </w:rPr>
        <w:t xml:space="preserve">peračného programu </w:t>
      </w:r>
      <w:r w:rsidR="004B4A98">
        <w:rPr>
          <w:rFonts w:ascii="Times New Roman" w:hAnsi="Times New Roman" w:cs="Times New Roman"/>
          <w:sz w:val="24"/>
          <w:szCs w:val="24"/>
        </w:rPr>
        <w:t xml:space="preserve">Ľudské zdroje </w:t>
      </w:r>
      <w:r w:rsidR="00511E07">
        <w:rPr>
          <w:rFonts w:ascii="Times New Roman" w:hAnsi="Times New Roman" w:cs="Times New Roman"/>
          <w:sz w:val="24"/>
          <w:szCs w:val="24"/>
        </w:rPr>
        <w:t xml:space="preserve">(ďalej len „OP </w:t>
      </w:r>
      <w:r w:rsidR="004B4A98">
        <w:rPr>
          <w:rFonts w:ascii="Times New Roman" w:hAnsi="Times New Roman" w:cs="Times New Roman"/>
          <w:sz w:val="24"/>
          <w:szCs w:val="24"/>
        </w:rPr>
        <w:t>ĽZ</w:t>
      </w:r>
      <w:r w:rsidR="00511E07">
        <w:rPr>
          <w:rFonts w:ascii="Times New Roman" w:hAnsi="Times New Roman" w:cs="Times New Roman"/>
          <w:sz w:val="24"/>
          <w:szCs w:val="24"/>
        </w:rPr>
        <w:t>“)</w:t>
      </w:r>
      <w:r w:rsidR="00851721" w:rsidRPr="00AC41AD">
        <w:rPr>
          <w:rFonts w:ascii="Times New Roman" w:hAnsi="Times New Roman" w:cs="Times New Roman"/>
          <w:sz w:val="24"/>
          <w:szCs w:val="24"/>
        </w:rPr>
        <w:t>.</w:t>
      </w:r>
      <w:r w:rsidRPr="00AC41AD">
        <w:rPr>
          <w:rFonts w:ascii="Times New Roman" w:hAnsi="Times New Roman" w:cs="Times New Roman"/>
          <w:sz w:val="24"/>
          <w:szCs w:val="24"/>
        </w:rPr>
        <w:t xml:space="preserve"> </w:t>
      </w:r>
      <w:r w:rsidR="00851721">
        <w:rPr>
          <w:rFonts w:ascii="Times New Roman" w:hAnsi="Times New Roman" w:cs="Times New Roman"/>
          <w:sz w:val="24"/>
          <w:szCs w:val="24"/>
        </w:rPr>
        <w:t xml:space="preserve">Číselník vychádza z </w:t>
      </w:r>
      <w:r w:rsidR="007B7952" w:rsidRPr="0007239A">
        <w:rPr>
          <w:rFonts w:ascii="Times New Roman" w:hAnsi="Times New Roman" w:cs="Times New Roman"/>
          <w:i/>
          <w:sz w:val="24"/>
          <w:szCs w:val="24"/>
        </w:rPr>
        <w:t>Metodického pokynu č. 4 k číselníku oprávnených výdavkov</w:t>
      </w:r>
      <w:r w:rsidR="007B7952" w:rsidRPr="00E62AD9">
        <w:rPr>
          <w:rFonts w:ascii="Times New Roman" w:hAnsi="Times New Roman" w:cs="Times New Roman"/>
          <w:sz w:val="24"/>
          <w:szCs w:val="24"/>
        </w:rPr>
        <w:t xml:space="preserve"> vydaného Centrálnym koordinačným orgánom.</w:t>
      </w:r>
      <w:r w:rsidRPr="00E62AD9">
        <w:rPr>
          <w:rFonts w:ascii="Times New Roman" w:hAnsi="Times New Roman" w:cs="Times New Roman"/>
          <w:sz w:val="24"/>
          <w:szCs w:val="24"/>
        </w:rPr>
        <w:t xml:space="preserve"> </w:t>
      </w:r>
      <w:r w:rsidR="007B7952" w:rsidRPr="00E62AD9">
        <w:rPr>
          <w:rFonts w:ascii="Times New Roman" w:hAnsi="Times New Roman" w:cs="Times New Roman"/>
          <w:sz w:val="24"/>
          <w:szCs w:val="24"/>
        </w:rPr>
        <w:t xml:space="preserve">Vecné vymedzenie výdavkov vrátane ich </w:t>
      </w:r>
      <w:r w:rsidR="007B7952" w:rsidRPr="006873EE">
        <w:rPr>
          <w:rFonts w:ascii="Times New Roman" w:hAnsi="Times New Roman" w:cs="Times New Roman"/>
          <w:sz w:val="24"/>
          <w:szCs w:val="24"/>
        </w:rPr>
        <w:t>špecifikácií vychádza z opatrení Ministerstva financií SR, ktorými sa ustanovujú podrobnosti o postupoch účtovania.</w:t>
      </w:r>
    </w:p>
    <w:p w14:paraId="5049C732" w14:textId="1E1077E0" w:rsidR="00DF0FFA" w:rsidRPr="006873EE" w:rsidRDefault="006B1F71" w:rsidP="00D40885">
      <w:pPr>
        <w:tabs>
          <w:tab w:val="left" w:pos="238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873EE">
        <w:rPr>
          <w:rFonts w:ascii="Times New Roman" w:hAnsi="Times New Roman" w:cs="Times New Roman"/>
          <w:sz w:val="24"/>
          <w:szCs w:val="24"/>
        </w:rPr>
        <w:t xml:space="preserve">Napriek tomu, že </w:t>
      </w:r>
      <w:r w:rsidRPr="004B3B36">
        <w:rPr>
          <w:rFonts w:ascii="Times New Roman" w:hAnsi="Times New Roman" w:cs="Times New Roman"/>
          <w:sz w:val="24"/>
          <w:szCs w:val="24"/>
          <w:u w:val="single"/>
        </w:rPr>
        <w:t>č</w:t>
      </w:r>
      <w:r w:rsidR="00DF0FFA" w:rsidRPr="004B3B36">
        <w:rPr>
          <w:rFonts w:ascii="Times New Roman" w:hAnsi="Times New Roman" w:cs="Times New Roman"/>
          <w:sz w:val="24"/>
          <w:szCs w:val="24"/>
          <w:u w:val="single"/>
        </w:rPr>
        <w:t>íselník vychádza z účtovnej osnovy</w:t>
      </w:r>
      <w:r w:rsidR="00DF0FFA" w:rsidRPr="006873EE">
        <w:rPr>
          <w:rFonts w:ascii="Times New Roman" w:hAnsi="Times New Roman" w:cs="Times New Roman"/>
          <w:sz w:val="24"/>
          <w:szCs w:val="24"/>
        </w:rPr>
        <w:t xml:space="preserve">, </w:t>
      </w:r>
      <w:r w:rsidR="00DF0FFA" w:rsidRPr="009145E1">
        <w:rPr>
          <w:rFonts w:ascii="Times New Roman" w:hAnsi="Times New Roman" w:cs="Times New Roman"/>
          <w:b/>
          <w:sz w:val="24"/>
          <w:szCs w:val="24"/>
        </w:rPr>
        <w:t>nekopíruje ju</w:t>
      </w:r>
      <w:r w:rsidR="00DF0FFA" w:rsidRPr="006873EE">
        <w:rPr>
          <w:rFonts w:ascii="Times New Roman" w:hAnsi="Times New Roman" w:cs="Times New Roman"/>
          <w:sz w:val="24"/>
          <w:szCs w:val="24"/>
        </w:rPr>
        <w:t>. Výstupy z účtovníctva jednotlivých účtovných jednotiek</w:t>
      </w:r>
      <w:r w:rsidR="00A13512" w:rsidRPr="006873EE">
        <w:rPr>
          <w:rFonts w:ascii="Times New Roman" w:hAnsi="Times New Roman" w:cs="Times New Roman"/>
          <w:sz w:val="24"/>
          <w:szCs w:val="24"/>
        </w:rPr>
        <w:t xml:space="preserve"> - </w:t>
      </w:r>
      <w:r w:rsidR="00DF0FFA" w:rsidRPr="006873EE">
        <w:rPr>
          <w:rFonts w:ascii="Times New Roman" w:hAnsi="Times New Roman" w:cs="Times New Roman"/>
          <w:sz w:val="24"/>
          <w:szCs w:val="24"/>
        </w:rPr>
        <w:t xml:space="preserve">prijímateľov </w:t>
      </w:r>
      <w:r w:rsidR="0060004D" w:rsidRPr="006873EE">
        <w:rPr>
          <w:rFonts w:ascii="Times New Roman" w:hAnsi="Times New Roman" w:cs="Times New Roman"/>
          <w:sz w:val="24"/>
          <w:szCs w:val="24"/>
        </w:rPr>
        <w:t xml:space="preserve">teda </w:t>
      </w:r>
      <w:r w:rsidR="00DF0FFA" w:rsidRPr="004B3B36">
        <w:rPr>
          <w:rFonts w:ascii="Times New Roman" w:hAnsi="Times New Roman" w:cs="Times New Roman"/>
          <w:b/>
          <w:sz w:val="24"/>
          <w:szCs w:val="24"/>
        </w:rPr>
        <w:t>nemusia byť totožné</w:t>
      </w:r>
      <w:r w:rsidR="00DF0FFA" w:rsidRPr="006873EE">
        <w:rPr>
          <w:rFonts w:ascii="Times New Roman" w:hAnsi="Times New Roman" w:cs="Times New Roman"/>
          <w:sz w:val="24"/>
          <w:szCs w:val="24"/>
        </w:rPr>
        <w:t xml:space="preserve"> so zaradením nákladov/výdavkov do tried a skupín tak, ako to určuje t</w:t>
      </w:r>
      <w:r w:rsidR="006B6639" w:rsidRPr="006873EE">
        <w:rPr>
          <w:rFonts w:ascii="Times New Roman" w:hAnsi="Times New Roman" w:cs="Times New Roman"/>
          <w:sz w:val="24"/>
          <w:szCs w:val="24"/>
        </w:rPr>
        <w:t>ento</w:t>
      </w:r>
      <w:r w:rsidR="00DF0FFA" w:rsidRPr="006873EE">
        <w:rPr>
          <w:rFonts w:ascii="Times New Roman" w:hAnsi="Times New Roman" w:cs="Times New Roman"/>
          <w:sz w:val="24"/>
          <w:szCs w:val="24"/>
        </w:rPr>
        <w:t xml:space="preserve"> číselník. </w:t>
      </w:r>
      <w:r w:rsidR="006B6639" w:rsidRPr="006873EE">
        <w:rPr>
          <w:rFonts w:ascii="Times New Roman" w:hAnsi="Times New Roman" w:cs="Times New Roman"/>
          <w:sz w:val="24"/>
          <w:szCs w:val="24"/>
        </w:rPr>
        <w:t>Číselník oprávnených výdavkov</w:t>
      </w:r>
      <w:r w:rsidR="00071E19">
        <w:rPr>
          <w:rFonts w:ascii="Times New Roman" w:hAnsi="Times New Roman" w:cs="Times New Roman"/>
          <w:sz w:val="24"/>
          <w:szCs w:val="24"/>
        </w:rPr>
        <w:t xml:space="preserve"> s dolu</w:t>
      </w:r>
      <w:r w:rsidR="006C0D49" w:rsidRPr="006873EE">
        <w:rPr>
          <w:rFonts w:ascii="Times New Roman" w:hAnsi="Times New Roman" w:cs="Times New Roman"/>
          <w:sz w:val="24"/>
          <w:szCs w:val="24"/>
        </w:rPr>
        <w:t xml:space="preserve"> uvedenými triedami a skupinami tvorí</w:t>
      </w:r>
      <w:r w:rsidR="006B6639" w:rsidRPr="006873EE">
        <w:rPr>
          <w:rFonts w:ascii="Times New Roman" w:hAnsi="Times New Roman" w:cs="Times New Roman"/>
          <w:sz w:val="24"/>
          <w:szCs w:val="24"/>
        </w:rPr>
        <w:t xml:space="preserve"> súčasť ITMS2014+.</w:t>
      </w:r>
    </w:p>
    <w:p w14:paraId="6FFA7ECF" w14:textId="002E71F5" w:rsidR="0098137E" w:rsidRPr="006873EE" w:rsidRDefault="0098137E" w:rsidP="00D40885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873EE">
        <w:rPr>
          <w:rFonts w:ascii="Times New Roman" w:hAnsi="Times New Roman" w:cs="Times New Roman"/>
          <w:sz w:val="24"/>
          <w:szCs w:val="24"/>
          <w:u w:val="single"/>
        </w:rPr>
        <w:t>Účelom</w:t>
      </w:r>
      <w:r w:rsidRPr="006873EE">
        <w:rPr>
          <w:rFonts w:ascii="Times New Roman" w:hAnsi="Times New Roman" w:cs="Times New Roman"/>
          <w:sz w:val="24"/>
          <w:szCs w:val="24"/>
        </w:rPr>
        <w:t xml:space="preserve"> </w:t>
      </w:r>
      <w:r w:rsidR="00A13512" w:rsidRPr="006873EE">
        <w:rPr>
          <w:rFonts w:ascii="Times New Roman" w:hAnsi="Times New Roman" w:cs="Times New Roman"/>
          <w:sz w:val="24"/>
          <w:szCs w:val="24"/>
        </w:rPr>
        <w:t xml:space="preserve">predmetného </w:t>
      </w:r>
      <w:r w:rsidR="00655CE1" w:rsidRPr="006873EE">
        <w:rPr>
          <w:rFonts w:ascii="Times New Roman" w:hAnsi="Times New Roman" w:cs="Times New Roman"/>
          <w:sz w:val="24"/>
          <w:szCs w:val="24"/>
        </w:rPr>
        <w:t>č</w:t>
      </w:r>
      <w:r w:rsidRPr="006873EE">
        <w:rPr>
          <w:rFonts w:ascii="Times New Roman" w:hAnsi="Times New Roman" w:cs="Times New Roman"/>
          <w:sz w:val="24"/>
          <w:szCs w:val="24"/>
        </w:rPr>
        <w:t>íselníka je</w:t>
      </w:r>
      <w:r w:rsidR="006B1F71" w:rsidRPr="006873EE">
        <w:rPr>
          <w:rFonts w:ascii="Times New Roman" w:hAnsi="Times New Roman" w:cs="Times New Roman"/>
          <w:sz w:val="24"/>
          <w:szCs w:val="24"/>
        </w:rPr>
        <w:t xml:space="preserve"> </w:t>
      </w:r>
      <w:r w:rsidR="008754DE" w:rsidRPr="00DB29B4">
        <w:rPr>
          <w:rFonts w:ascii="Times New Roman" w:hAnsi="Times New Roman" w:cs="Times New Roman"/>
          <w:b/>
          <w:sz w:val="24"/>
          <w:szCs w:val="24"/>
        </w:rPr>
        <w:t>k</w:t>
      </w:r>
      <w:r w:rsidRPr="00DB29B4">
        <w:rPr>
          <w:rFonts w:ascii="Times New Roman" w:hAnsi="Times New Roman" w:cs="Times New Roman"/>
          <w:b/>
          <w:sz w:val="24"/>
          <w:szCs w:val="24"/>
        </w:rPr>
        <w:t>ategoriz</w:t>
      </w:r>
      <w:r w:rsidR="008754DE" w:rsidRPr="00DB29B4">
        <w:rPr>
          <w:rFonts w:ascii="Times New Roman" w:hAnsi="Times New Roman" w:cs="Times New Roman"/>
          <w:b/>
          <w:sz w:val="24"/>
          <w:szCs w:val="24"/>
        </w:rPr>
        <w:t xml:space="preserve">ovať </w:t>
      </w:r>
      <w:r w:rsidR="00851721" w:rsidRPr="00DB29B4">
        <w:rPr>
          <w:rFonts w:ascii="Times New Roman" w:hAnsi="Times New Roman" w:cs="Times New Roman"/>
          <w:b/>
          <w:sz w:val="24"/>
          <w:szCs w:val="24"/>
        </w:rPr>
        <w:t xml:space="preserve">oprávnené </w:t>
      </w:r>
      <w:r w:rsidRPr="00DB29B4">
        <w:rPr>
          <w:rFonts w:ascii="Times New Roman" w:hAnsi="Times New Roman" w:cs="Times New Roman"/>
          <w:b/>
          <w:sz w:val="24"/>
          <w:szCs w:val="24"/>
        </w:rPr>
        <w:t>výdavk</w:t>
      </w:r>
      <w:r w:rsidR="008754DE" w:rsidRPr="00DB29B4">
        <w:rPr>
          <w:rFonts w:ascii="Times New Roman" w:hAnsi="Times New Roman" w:cs="Times New Roman"/>
          <w:b/>
          <w:sz w:val="24"/>
          <w:szCs w:val="24"/>
        </w:rPr>
        <w:t>y</w:t>
      </w:r>
      <w:r w:rsidR="008754DE" w:rsidRPr="00DB29B4">
        <w:rPr>
          <w:rFonts w:ascii="Times New Roman" w:hAnsi="Times New Roman" w:cs="Times New Roman"/>
          <w:sz w:val="24"/>
          <w:szCs w:val="24"/>
        </w:rPr>
        <w:t xml:space="preserve"> </w:t>
      </w:r>
      <w:r w:rsidR="008754DE" w:rsidRPr="006873EE">
        <w:rPr>
          <w:rFonts w:ascii="Times New Roman" w:hAnsi="Times New Roman" w:cs="Times New Roman"/>
          <w:sz w:val="24"/>
          <w:szCs w:val="24"/>
        </w:rPr>
        <w:t>a uľahčiť tak</w:t>
      </w:r>
      <w:r w:rsidR="000E1D0D">
        <w:rPr>
          <w:rFonts w:ascii="Times New Roman" w:hAnsi="Times New Roman" w:cs="Times New Roman"/>
          <w:sz w:val="24"/>
          <w:szCs w:val="24"/>
        </w:rPr>
        <w:t> </w:t>
      </w:r>
      <w:r w:rsidR="008754DE" w:rsidRPr="006873EE">
        <w:rPr>
          <w:rFonts w:ascii="Times New Roman" w:hAnsi="Times New Roman" w:cs="Times New Roman"/>
          <w:sz w:val="24"/>
          <w:szCs w:val="24"/>
        </w:rPr>
        <w:t>žiadateľom</w:t>
      </w:r>
      <w:r w:rsidR="002428B4">
        <w:rPr>
          <w:rFonts w:ascii="Times New Roman" w:hAnsi="Times New Roman" w:cs="Times New Roman"/>
          <w:sz w:val="24"/>
          <w:szCs w:val="24"/>
        </w:rPr>
        <w:t>/prijímateľom</w:t>
      </w:r>
      <w:r w:rsidR="008754DE" w:rsidRPr="006873EE">
        <w:rPr>
          <w:rFonts w:ascii="Times New Roman" w:hAnsi="Times New Roman" w:cs="Times New Roman"/>
          <w:sz w:val="24"/>
          <w:szCs w:val="24"/>
        </w:rPr>
        <w:t xml:space="preserve"> </w:t>
      </w:r>
      <w:r w:rsidRPr="006873EE">
        <w:rPr>
          <w:rFonts w:ascii="Times New Roman" w:hAnsi="Times New Roman" w:cs="Times New Roman"/>
          <w:sz w:val="24"/>
          <w:szCs w:val="24"/>
        </w:rPr>
        <w:t>správne za</w:t>
      </w:r>
      <w:r w:rsidR="00D64575" w:rsidRPr="006873EE">
        <w:rPr>
          <w:rFonts w:ascii="Times New Roman" w:hAnsi="Times New Roman" w:cs="Times New Roman"/>
          <w:sz w:val="24"/>
          <w:szCs w:val="24"/>
        </w:rPr>
        <w:t>radenie</w:t>
      </w:r>
      <w:r w:rsidR="00D305B6">
        <w:rPr>
          <w:rFonts w:ascii="Times New Roman" w:hAnsi="Times New Roman" w:cs="Times New Roman"/>
          <w:sz w:val="24"/>
          <w:szCs w:val="24"/>
        </w:rPr>
        <w:t xml:space="preserve"> výdavkov</w:t>
      </w:r>
      <w:r w:rsidR="00D64575" w:rsidRPr="006873EE">
        <w:rPr>
          <w:rFonts w:ascii="Times New Roman" w:hAnsi="Times New Roman" w:cs="Times New Roman"/>
          <w:sz w:val="24"/>
          <w:szCs w:val="24"/>
        </w:rPr>
        <w:t xml:space="preserve"> </w:t>
      </w:r>
      <w:r w:rsidRPr="006873EE">
        <w:rPr>
          <w:rFonts w:ascii="Times New Roman" w:hAnsi="Times New Roman" w:cs="Times New Roman"/>
          <w:sz w:val="24"/>
          <w:szCs w:val="24"/>
        </w:rPr>
        <w:t xml:space="preserve">do </w:t>
      </w:r>
      <w:r w:rsidR="00D64575" w:rsidRPr="006873EE">
        <w:rPr>
          <w:rFonts w:ascii="Times New Roman" w:hAnsi="Times New Roman" w:cs="Times New Roman"/>
          <w:sz w:val="24"/>
          <w:szCs w:val="24"/>
        </w:rPr>
        <w:t>príslušn</w:t>
      </w:r>
      <w:r w:rsidR="008754DE" w:rsidRPr="006873EE">
        <w:rPr>
          <w:rFonts w:ascii="Times New Roman" w:hAnsi="Times New Roman" w:cs="Times New Roman"/>
          <w:sz w:val="24"/>
          <w:szCs w:val="24"/>
        </w:rPr>
        <w:t xml:space="preserve">ých tried a skupín </w:t>
      </w:r>
      <w:r w:rsidR="007C78B1" w:rsidRPr="006873EE">
        <w:rPr>
          <w:rFonts w:ascii="Times New Roman" w:hAnsi="Times New Roman" w:cs="Times New Roman"/>
          <w:sz w:val="24"/>
          <w:szCs w:val="24"/>
        </w:rPr>
        <w:t xml:space="preserve">oprávnených </w:t>
      </w:r>
      <w:r w:rsidR="008754DE" w:rsidRPr="006873EE">
        <w:rPr>
          <w:rFonts w:ascii="Times New Roman" w:hAnsi="Times New Roman" w:cs="Times New Roman"/>
          <w:sz w:val="24"/>
          <w:szCs w:val="24"/>
        </w:rPr>
        <w:t>výdavkov</w:t>
      </w:r>
      <w:r w:rsidR="0060340E" w:rsidRPr="006873EE">
        <w:rPr>
          <w:rFonts w:ascii="Times New Roman" w:hAnsi="Times New Roman" w:cs="Times New Roman"/>
          <w:sz w:val="24"/>
          <w:szCs w:val="24"/>
        </w:rPr>
        <w:t xml:space="preserve"> v systéme ITMS2014+ </w:t>
      </w:r>
      <w:r w:rsidR="007C78B1" w:rsidRPr="006873EE">
        <w:rPr>
          <w:rFonts w:ascii="Times New Roman" w:hAnsi="Times New Roman" w:cs="Times New Roman"/>
          <w:sz w:val="24"/>
          <w:szCs w:val="24"/>
        </w:rPr>
        <w:t>(</w:t>
      </w:r>
      <w:r w:rsidR="006F64C0">
        <w:rPr>
          <w:rFonts w:ascii="Times New Roman" w:hAnsi="Times New Roman" w:cs="Times New Roman"/>
          <w:sz w:val="24"/>
          <w:szCs w:val="24"/>
        </w:rPr>
        <w:t>najmä</w:t>
      </w:r>
      <w:r w:rsidR="00A504CC" w:rsidRPr="006873EE">
        <w:rPr>
          <w:rFonts w:ascii="Times New Roman" w:hAnsi="Times New Roman" w:cs="Times New Roman"/>
          <w:sz w:val="24"/>
          <w:szCs w:val="24"/>
        </w:rPr>
        <w:t xml:space="preserve"> pri </w:t>
      </w:r>
      <w:r w:rsidR="00783A5C">
        <w:rPr>
          <w:rFonts w:ascii="Times New Roman" w:hAnsi="Times New Roman" w:cs="Times New Roman"/>
          <w:sz w:val="24"/>
          <w:szCs w:val="24"/>
        </w:rPr>
        <w:t>príprave</w:t>
      </w:r>
      <w:r w:rsidR="00DD2297">
        <w:rPr>
          <w:rFonts w:ascii="Times New Roman" w:hAnsi="Times New Roman" w:cs="Times New Roman"/>
          <w:sz w:val="24"/>
          <w:szCs w:val="24"/>
        </w:rPr>
        <w:t xml:space="preserve"> Žo</w:t>
      </w:r>
      <w:r w:rsidR="00A504CC" w:rsidRPr="006873EE">
        <w:rPr>
          <w:rFonts w:ascii="Times New Roman" w:hAnsi="Times New Roman" w:cs="Times New Roman"/>
          <w:sz w:val="24"/>
          <w:szCs w:val="24"/>
        </w:rPr>
        <w:t>NFP</w:t>
      </w:r>
      <w:r w:rsidR="00FC10F3" w:rsidRPr="006873EE">
        <w:rPr>
          <w:rFonts w:ascii="Times New Roman" w:hAnsi="Times New Roman" w:cs="Times New Roman"/>
          <w:sz w:val="24"/>
          <w:szCs w:val="24"/>
        </w:rPr>
        <w:t>/zostavovaní rozpočtu projektu</w:t>
      </w:r>
      <w:r w:rsidR="006F64C0">
        <w:rPr>
          <w:rFonts w:ascii="Times New Roman" w:hAnsi="Times New Roman" w:cs="Times New Roman"/>
          <w:sz w:val="24"/>
          <w:szCs w:val="24"/>
        </w:rPr>
        <w:t xml:space="preserve"> a</w:t>
      </w:r>
      <w:r w:rsidR="00A504CC" w:rsidRPr="006873EE">
        <w:rPr>
          <w:rFonts w:ascii="Times New Roman" w:hAnsi="Times New Roman" w:cs="Times New Roman"/>
          <w:sz w:val="24"/>
          <w:szCs w:val="24"/>
        </w:rPr>
        <w:t xml:space="preserve"> pri príprave žiadostí o platbu)</w:t>
      </w:r>
      <w:r w:rsidR="00C97C74" w:rsidRPr="006873EE">
        <w:rPr>
          <w:rFonts w:ascii="Times New Roman" w:hAnsi="Times New Roman" w:cs="Times New Roman"/>
          <w:sz w:val="24"/>
          <w:szCs w:val="24"/>
        </w:rPr>
        <w:t>.</w:t>
      </w:r>
      <w:r w:rsidR="00AD30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14F9F5" w14:textId="77777777" w:rsidR="006D044C" w:rsidRPr="00AC41AD" w:rsidRDefault="006D044C" w:rsidP="00C278D2">
      <w:pPr>
        <w:spacing w:before="120"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41AD">
        <w:rPr>
          <w:rFonts w:ascii="Times New Roman" w:hAnsi="Times New Roman" w:cs="Times New Roman"/>
          <w:sz w:val="24"/>
          <w:szCs w:val="24"/>
          <w:u w:val="single"/>
        </w:rPr>
        <w:t>Členenie</w:t>
      </w:r>
      <w:r w:rsidRPr="00AC41AD">
        <w:rPr>
          <w:rFonts w:ascii="Times New Roman" w:hAnsi="Times New Roman" w:cs="Times New Roman"/>
          <w:sz w:val="24"/>
          <w:szCs w:val="24"/>
        </w:rPr>
        <w:t xml:space="preserve"> číselníka je nasledovné:</w:t>
      </w:r>
    </w:p>
    <w:p w14:paraId="1FC60672" w14:textId="77777777" w:rsidR="006D044C" w:rsidRPr="00AC41AD" w:rsidRDefault="006D044C" w:rsidP="003D5694">
      <w:pPr>
        <w:pStyle w:val="Odsekzoznamu"/>
        <w:numPr>
          <w:ilvl w:val="0"/>
          <w:numId w:val="9"/>
        </w:numPr>
        <w:spacing w:before="60" w:after="60" w:line="23" w:lineRule="atLeast"/>
        <w:ind w:left="568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AC41AD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trieda</w:t>
      </w:r>
      <w:r w:rsidRPr="00AC41AD">
        <w:rPr>
          <w:rFonts w:ascii="Times New Roman" w:hAnsi="Times New Roman" w:cs="Times New Roman"/>
          <w:sz w:val="24"/>
          <w:szCs w:val="24"/>
        </w:rPr>
        <w:t xml:space="preserve"> </w:t>
      </w:r>
      <w:r w:rsidR="001A7FF5" w:rsidRPr="00AC41AD">
        <w:rPr>
          <w:rFonts w:ascii="Times New Roman" w:hAnsi="Times New Roman" w:cs="Times New Roman"/>
          <w:sz w:val="24"/>
          <w:szCs w:val="24"/>
        </w:rPr>
        <w:t>-</w:t>
      </w:r>
      <w:r w:rsidR="006B1F71" w:rsidRPr="00AC41AD">
        <w:rPr>
          <w:rFonts w:ascii="Times New Roman" w:hAnsi="Times New Roman" w:cs="Times New Roman"/>
          <w:sz w:val="24"/>
          <w:szCs w:val="24"/>
        </w:rPr>
        <w:t xml:space="preserve"> vecné vymedzenie výdavku,</w:t>
      </w:r>
    </w:p>
    <w:p w14:paraId="0AF2001C" w14:textId="77777777" w:rsidR="006D044C" w:rsidRPr="00AC41AD" w:rsidRDefault="006D044C" w:rsidP="00D563F5">
      <w:pPr>
        <w:pStyle w:val="Odsekzoznamu"/>
        <w:numPr>
          <w:ilvl w:val="0"/>
          <w:numId w:val="9"/>
        </w:numPr>
        <w:spacing w:after="60" w:line="23" w:lineRule="atLeast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41AD">
        <w:rPr>
          <w:rFonts w:ascii="Times New Roman" w:hAnsi="Times New Roman" w:cs="Times New Roman"/>
          <w:b/>
          <w:sz w:val="24"/>
          <w:szCs w:val="24"/>
          <w:highlight w:val="lightGray"/>
        </w:rPr>
        <w:t>skupina</w:t>
      </w:r>
      <w:r w:rsidRPr="00AC41AD">
        <w:rPr>
          <w:rFonts w:ascii="Times New Roman" w:hAnsi="Times New Roman" w:cs="Times New Roman"/>
          <w:sz w:val="24"/>
          <w:szCs w:val="24"/>
        </w:rPr>
        <w:t xml:space="preserve"> </w:t>
      </w:r>
      <w:r w:rsidR="001A7FF5" w:rsidRPr="00AC41AD">
        <w:rPr>
          <w:rFonts w:ascii="Times New Roman" w:hAnsi="Times New Roman" w:cs="Times New Roman"/>
          <w:sz w:val="24"/>
          <w:szCs w:val="24"/>
        </w:rPr>
        <w:t>-</w:t>
      </w:r>
      <w:r w:rsidRPr="00AC41AD">
        <w:rPr>
          <w:rFonts w:ascii="Times New Roman" w:hAnsi="Times New Roman" w:cs="Times New Roman"/>
          <w:sz w:val="24"/>
          <w:szCs w:val="24"/>
        </w:rPr>
        <w:t xml:space="preserve"> špecifikác</w:t>
      </w:r>
      <w:r w:rsidR="000D5670" w:rsidRPr="00AC41AD">
        <w:rPr>
          <w:rFonts w:ascii="Times New Roman" w:hAnsi="Times New Roman" w:cs="Times New Roman"/>
          <w:sz w:val="24"/>
          <w:szCs w:val="24"/>
        </w:rPr>
        <w:t>ia výdavku v rámci danej triedy,</w:t>
      </w:r>
    </w:p>
    <w:p w14:paraId="00FAEA99" w14:textId="77777777" w:rsidR="000D5670" w:rsidRPr="00AC41AD" w:rsidRDefault="00C55753" w:rsidP="00D563F5">
      <w:pPr>
        <w:pStyle w:val="Odsekzoznamu"/>
        <w:numPr>
          <w:ilvl w:val="0"/>
          <w:numId w:val="9"/>
        </w:numPr>
        <w:spacing w:after="60" w:line="23" w:lineRule="atLeast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41AD">
        <w:rPr>
          <w:rFonts w:ascii="Times New Roman" w:hAnsi="Times New Roman" w:cs="Times New Roman"/>
          <w:b/>
          <w:sz w:val="24"/>
          <w:szCs w:val="24"/>
        </w:rPr>
        <w:t>druh</w:t>
      </w:r>
      <w:r w:rsidRPr="00AC41AD">
        <w:rPr>
          <w:rFonts w:ascii="Times New Roman" w:hAnsi="Times New Roman" w:cs="Times New Roman"/>
          <w:sz w:val="24"/>
          <w:szCs w:val="24"/>
        </w:rPr>
        <w:t xml:space="preserve"> (alebo </w:t>
      </w:r>
      <w:r w:rsidR="00435924" w:rsidRPr="00AC41AD">
        <w:rPr>
          <w:rFonts w:ascii="Times New Roman" w:hAnsi="Times New Roman" w:cs="Times New Roman"/>
          <w:sz w:val="24"/>
          <w:szCs w:val="24"/>
        </w:rPr>
        <w:t xml:space="preserve">tiež </w:t>
      </w:r>
      <w:r w:rsidRPr="00AC41AD">
        <w:rPr>
          <w:rFonts w:ascii="Times New Roman" w:hAnsi="Times New Roman" w:cs="Times New Roman"/>
          <w:sz w:val="24"/>
          <w:szCs w:val="24"/>
        </w:rPr>
        <w:t>„</w:t>
      </w:r>
      <w:r w:rsidR="000D5670" w:rsidRPr="00AC41AD">
        <w:rPr>
          <w:rFonts w:ascii="Times New Roman" w:hAnsi="Times New Roman" w:cs="Times New Roman"/>
          <w:sz w:val="24"/>
          <w:szCs w:val="24"/>
        </w:rPr>
        <w:t>typ</w:t>
      </w:r>
      <w:r w:rsidRPr="00AC41AD">
        <w:rPr>
          <w:rFonts w:ascii="Times New Roman" w:hAnsi="Times New Roman" w:cs="Times New Roman"/>
          <w:sz w:val="24"/>
          <w:szCs w:val="24"/>
        </w:rPr>
        <w:t>“)</w:t>
      </w:r>
      <w:r w:rsidR="000D5670" w:rsidRPr="00AC41AD">
        <w:rPr>
          <w:rFonts w:ascii="Times New Roman" w:hAnsi="Times New Roman" w:cs="Times New Roman"/>
          <w:sz w:val="24"/>
          <w:szCs w:val="24"/>
        </w:rPr>
        <w:t xml:space="preserve"> </w:t>
      </w:r>
      <w:r w:rsidRPr="00AC41AD">
        <w:rPr>
          <w:rFonts w:ascii="Times New Roman" w:hAnsi="Times New Roman" w:cs="Times New Roman"/>
          <w:sz w:val="24"/>
          <w:szCs w:val="24"/>
        </w:rPr>
        <w:t>-</w:t>
      </w:r>
      <w:r w:rsidR="00924292" w:rsidRPr="00AC41AD">
        <w:rPr>
          <w:rFonts w:ascii="Times New Roman" w:hAnsi="Times New Roman" w:cs="Times New Roman"/>
          <w:sz w:val="24"/>
          <w:szCs w:val="24"/>
        </w:rPr>
        <w:t xml:space="preserve"> </w:t>
      </w:r>
      <w:r w:rsidRPr="00AC41AD">
        <w:rPr>
          <w:rFonts w:ascii="Times New Roman" w:hAnsi="Times New Roman" w:cs="Times New Roman"/>
          <w:sz w:val="24"/>
          <w:szCs w:val="24"/>
        </w:rPr>
        <w:t xml:space="preserve">definovanie </w:t>
      </w:r>
      <w:r w:rsidR="000D5670" w:rsidRPr="00AC41AD">
        <w:rPr>
          <w:rFonts w:ascii="Times New Roman" w:hAnsi="Times New Roman" w:cs="Times New Roman"/>
          <w:sz w:val="24"/>
          <w:szCs w:val="24"/>
        </w:rPr>
        <w:t>výdavku</w:t>
      </w:r>
      <w:r w:rsidR="00435924" w:rsidRPr="00AC41AD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  <w:r w:rsidR="000D5670" w:rsidRPr="00AC41AD">
        <w:rPr>
          <w:rFonts w:ascii="Times New Roman" w:hAnsi="Times New Roman" w:cs="Times New Roman"/>
          <w:sz w:val="24"/>
          <w:szCs w:val="24"/>
        </w:rPr>
        <w:t>.</w:t>
      </w:r>
    </w:p>
    <w:p w14:paraId="297EBDD1" w14:textId="77777777" w:rsidR="00973669" w:rsidRDefault="00973669" w:rsidP="001C6106">
      <w:pPr>
        <w:spacing w:before="120" w:after="0" w:line="23" w:lineRule="atLeast"/>
        <w:rPr>
          <w:rFonts w:ascii="Times New Roman" w:hAnsi="Times New Roman" w:cs="Times New Roman"/>
          <w:sz w:val="24"/>
          <w:szCs w:val="24"/>
          <w:u w:val="single"/>
        </w:rPr>
      </w:pPr>
    </w:p>
    <w:p w14:paraId="595FB6FE" w14:textId="77777777" w:rsidR="006D044C" w:rsidRPr="00AC41AD" w:rsidRDefault="001367B6" w:rsidP="001C6106">
      <w:pPr>
        <w:spacing w:before="120" w:after="0" w:line="23" w:lineRule="atLeast"/>
        <w:rPr>
          <w:rFonts w:ascii="Times New Roman" w:hAnsi="Times New Roman" w:cs="Times New Roman"/>
          <w:sz w:val="24"/>
          <w:szCs w:val="24"/>
        </w:rPr>
      </w:pPr>
      <w:r w:rsidRPr="00AC41AD">
        <w:rPr>
          <w:rFonts w:ascii="Times New Roman" w:hAnsi="Times New Roman" w:cs="Times New Roman"/>
          <w:sz w:val="24"/>
          <w:szCs w:val="24"/>
          <w:u w:val="single"/>
        </w:rPr>
        <w:t>Kódovanie</w:t>
      </w:r>
      <w:r w:rsidR="006D044C" w:rsidRPr="00AC41AD">
        <w:rPr>
          <w:rFonts w:ascii="Times New Roman" w:hAnsi="Times New Roman" w:cs="Times New Roman"/>
          <w:sz w:val="24"/>
          <w:szCs w:val="24"/>
        </w:rPr>
        <w:t xml:space="preserve"> číselníka je nasledovn</w:t>
      </w:r>
      <w:r w:rsidRPr="00AC41AD">
        <w:rPr>
          <w:rFonts w:ascii="Times New Roman" w:hAnsi="Times New Roman" w:cs="Times New Roman"/>
          <w:sz w:val="24"/>
          <w:szCs w:val="24"/>
        </w:rPr>
        <w:t>é</w:t>
      </w:r>
      <w:r w:rsidR="006D044C" w:rsidRPr="00AC41AD">
        <w:rPr>
          <w:rFonts w:ascii="Times New Roman" w:hAnsi="Times New Roman" w:cs="Times New Roman"/>
          <w:sz w:val="24"/>
          <w:szCs w:val="24"/>
        </w:rPr>
        <w:t>:</w:t>
      </w:r>
    </w:p>
    <w:p w14:paraId="47FC20BA" w14:textId="77777777" w:rsidR="006D044C" w:rsidRPr="006873EE" w:rsidRDefault="004E2973" w:rsidP="001C6106">
      <w:pPr>
        <w:spacing w:line="23" w:lineRule="atLeast"/>
        <w:ind w:left="426" w:hanging="426"/>
        <w:rPr>
          <w:rFonts w:ascii="Times New Roman" w:hAnsi="Times New Roman" w:cs="Times New Roman"/>
          <w:sz w:val="24"/>
          <w:szCs w:val="24"/>
        </w:rPr>
      </w:pPr>
      <w:r w:rsidRPr="006873EE">
        <w:rPr>
          <w:rFonts w:ascii="Times New Roman" w:hAnsi="Times New Roman" w:cs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200620" wp14:editId="0A97FE1A">
                <wp:simplePos x="0" y="0"/>
                <wp:positionH relativeFrom="column">
                  <wp:posOffset>356511</wp:posOffset>
                </wp:positionH>
                <wp:positionV relativeFrom="paragraph">
                  <wp:posOffset>173797</wp:posOffset>
                </wp:positionV>
                <wp:extent cx="197485" cy="198755"/>
                <wp:effectExtent l="0" t="0" r="12065" b="10795"/>
                <wp:wrapNone/>
                <wp:docPr id="9" name="Obdĺž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1987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7AA20B" id="Obdĺžnik 9" o:spid="_x0000_s1026" style="position:absolute;margin-left:28.05pt;margin-top:13.7pt;width:15.55pt;height:15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" filled="f" strokecolor="#243f60 [1604]" strokeweight="2pt"/>
            </w:pict>
          </mc:Fallback>
        </mc:AlternateContent>
      </w:r>
      <w:r w:rsidRPr="006873EE">
        <w:rPr>
          <w:rFonts w:ascii="Times New Roman" w:hAnsi="Times New Roman" w:cs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FBE452" wp14:editId="7172CC18">
                <wp:simplePos x="0" y="0"/>
                <wp:positionH relativeFrom="column">
                  <wp:posOffset>86167</wp:posOffset>
                </wp:positionH>
                <wp:positionV relativeFrom="paragraph">
                  <wp:posOffset>173797</wp:posOffset>
                </wp:positionV>
                <wp:extent cx="255905" cy="198782"/>
                <wp:effectExtent l="0" t="0" r="10795" b="10795"/>
                <wp:wrapNone/>
                <wp:docPr id="8" name="Obdĺž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905" cy="19878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68B856" id="Obdĺžnik 8" o:spid="_x0000_s1026" style="position:absolute;margin-left:6.8pt;margin-top:13.7pt;width:20.15pt;height:1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" filled="f" strokecolor="#243f60 [1604]" strokeweight="2pt"/>
            </w:pict>
          </mc:Fallback>
        </mc:AlternateContent>
      </w:r>
      <w:r w:rsidR="001367B6" w:rsidRPr="006873EE">
        <w:rPr>
          <w:rFonts w:ascii="Times New Roman" w:hAnsi="Times New Roman" w:cs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C0C984C" wp14:editId="6A3B84E2">
                <wp:simplePos x="0" y="0"/>
                <wp:positionH relativeFrom="column">
                  <wp:posOffset>22087</wp:posOffset>
                </wp:positionH>
                <wp:positionV relativeFrom="paragraph">
                  <wp:posOffset>114935</wp:posOffset>
                </wp:positionV>
                <wp:extent cx="3823970" cy="1016635"/>
                <wp:effectExtent l="0" t="0" r="5080" b="0"/>
                <wp:wrapNone/>
                <wp:docPr id="5" name="Blok text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970" cy="10166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A8E07A" w14:textId="77777777" w:rsidR="00F82231" w:rsidRPr="006D044C" w:rsidRDefault="00F82231" w:rsidP="001A7FF5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D044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0 1  3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-</w:t>
                            </w:r>
                            <w:r w:rsidRPr="006D044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Softvér</w:t>
                            </w:r>
                          </w:p>
                          <w:p w14:paraId="3DB89CC2" w14:textId="77777777" w:rsidR="00F82231" w:rsidRPr="00143625" w:rsidRDefault="00F82231" w:rsidP="001A7FF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D044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14362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tretie</w:t>
                            </w:r>
                            <w:r w:rsidRPr="0014362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číslo v poradí označuje kód </w:t>
                            </w:r>
                            <w:r w:rsidRPr="0014362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highlight w:val="lightGray"/>
                              </w:rPr>
                              <w:t>skupiny</w:t>
                            </w:r>
                            <w:r w:rsidRPr="0014362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</w:t>
                            </w:r>
                          </w:p>
                          <w:p w14:paraId="6E62A2A7" w14:textId="77777777" w:rsidR="00F82231" w:rsidRPr="00143625" w:rsidRDefault="00F82231" w:rsidP="001A7FF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4362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prvé dve</w:t>
                            </w:r>
                            <w:r w:rsidRPr="0014362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čísla označujú kód </w:t>
                            </w:r>
                            <w:r w:rsidRPr="0014362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bdr w:val="single" w:sz="4" w:space="0" w:color="auto"/>
                              </w:rPr>
                              <w:t>triedy</w:t>
                            </w:r>
                          </w:p>
                          <w:p w14:paraId="5906DB40" w14:textId="77777777" w:rsidR="00F82231" w:rsidRDefault="00F82231" w:rsidP="006D044C"/>
                          <w:p w14:paraId="77160661" w14:textId="77777777" w:rsidR="00F82231" w:rsidRPr="00ED3184" w:rsidRDefault="00F82231" w:rsidP="006D04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C984C" id="_x0000_t202" coordsize="21600,21600" o:spt="202" path="m,l,21600r21600,l21600,xe">
                <v:stroke joinstyle="miter"/>
                <v:path gradientshapeok="t" o:connecttype="rect"/>
              </v:shapetype>
              <v:shape id="Blok textu 5" o:spid="_x0000_s1026" type="#_x0000_t202" style="position:absolute;left:0;text-align:left;margin-left:1.75pt;margin-top:9.05pt;width:301.1pt;height:80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" fillcolor="white [3201]" stroked="f" strokeweight="2pt">
                <v:textbox>
                  <w:txbxContent>
                    <w:p w14:paraId="64A8E07A" w14:textId="77777777" w:rsidR="00F82231" w:rsidRPr="006D044C" w:rsidRDefault="00F82231" w:rsidP="001A7FF5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D044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0 1  3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-</w:t>
                      </w:r>
                      <w:r w:rsidRPr="006D044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Softvér</w:t>
                      </w:r>
                    </w:p>
                    <w:p w14:paraId="3DB89CC2" w14:textId="77777777" w:rsidR="00F82231" w:rsidRPr="00143625" w:rsidRDefault="00F82231" w:rsidP="001A7FF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D044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r w:rsidRPr="0014362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tretie</w:t>
                      </w:r>
                      <w:r w:rsidRPr="0014362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číslo v poradí označuje kód </w:t>
                      </w:r>
                      <w:r w:rsidRPr="00143625">
                        <w:rPr>
                          <w:rFonts w:ascii="Times New Roman" w:hAnsi="Times New Roman" w:cs="Times New Roman"/>
                          <w:sz w:val="24"/>
                          <w:szCs w:val="24"/>
                          <w:highlight w:val="lightGray"/>
                        </w:rPr>
                        <w:t>skupiny</w:t>
                      </w:r>
                      <w:r w:rsidRPr="0014362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</w:t>
                      </w:r>
                    </w:p>
                    <w:p w14:paraId="6E62A2A7" w14:textId="77777777" w:rsidR="00F82231" w:rsidRPr="00143625" w:rsidRDefault="00F82231" w:rsidP="001A7FF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4362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prvé dve</w:t>
                      </w:r>
                      <w:r w:rsidRPr="0014362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čísla označujú kód </w:t>
                      </w:r>
                      <w:r w:rsidRPr="00143625">
                        <w:rPr>
                          <w:rFonts w:ascii="Times New Roman" w:hAnsi="Times New Roman" w:cs="Times New Roman"/>
                          <w:sz w:val="24"/>
                          <w:szCs w:val="24"/>
                          <w:bdr w:val="single" w:sz="4" w:space="0" w:color="auto"/>
                        </w:rPr>
                        <w:t>triedy</w:t>
                      </w:r>
                    </w:p>
                    <w:p w14:paraId="5906DB40" w14:textId="77777777" w:rsidR="00F82231" w:rsidRDefault="00F82231" w:rsidP="006D044C"/>
                    <w:p w14:paraId="77160661" w14:textId="77777777" w:rsidR="00F82231" w:rsidRPr="00ED3184" w:rsidRDefault="00F82231" w:rsidP="006D044C"/>
                  </w:txbxContent>
                </v:textbox>
              </v:shape>
            </w:pict>
          </mc:Fallback>
        </mc:AlternateContent>
      </w:r>
    </w:p>
    <w:p w14:paraId="2E8057B0" w14:textId="77777777" w:rsidR="006D044C" w:rsidRPr="006873EE" w:rsidRDefault="004E2973" w:rsidP="001C6106">
      <w:pPr>
        <w:spacing w:line="23" w:lineRule="atLeast"/>
        <w:ind w:left="426" w:hanging="426"/>
        <w:rPr>
          <w:rFonts w:ascii="Times New Roman" w:hAnsi="Times New Roman" w:cs="Times New Roman"/>
          <w:sz w:val="24"/>
          <w:szCs w:val="24"/>
        </w:rPr>
      </w:pPr>
      <w:r w:rsidRPr="006873EE">
        <w:rPr>
          <w:rFonts w:ascii="Times New Roman" w:hAnsi="Times New Roman" w:cs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65B3D0" wp14:editId="40AFE0A5">
                <wp:simplePos x="0" y="0"/>
                <wp:positionH relativeFrom="column">
                  <wp:posOffset>547342</wp:posOffset>
                </wp:positionH>
                <wp:positionV relativeFrom="paragraph">
                  <wp:posOffset>43649</wp:posOffset>
                </wp:positionV>
                <wp:extent cx="413468" cy="222637"/>
                <wp:effectExtent l="0" t="0" r="81915" b="63500"/>
                <wp:wrapNone/>
                <wp:docPr id="7" name="Rovná spojovacia šípk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468" cy="222637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52B6A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7" o:spid="_x0000_s1026" type="#_x0000_t32" style="position:absolute;margin-left:43.1pt;margin-top:3.45pt;width:32.55pt;height:1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" strokecolor="#4579b8 [3044]" strokeweight="1.5pt">
                <v:stroke endarrow="block"/>
              </v:shape>
            </w:pict>
          </mc:Fallback>
        </mc:AlternateContent>
      </w:r>
      <w:r w:rsidR="001A7FF5" w:rsidRPr="006873EE">
        <w:rPr>
          <w:rFonts w:ascii="Times New Roman" w:hAnsi="Times New Roman" w:cs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649E89E" wp14:editId="4C6DC499">
                <wp:simplePos x="0" y="0"/>
                <wp:positionH relativeFrom="column">
                  <wp:posOffset>212255</wp:posOffset>
                </wp:positionH>
                <wp:positionV relativeFrom="paragraph">
                  <wp:posOffset>43235</wp:posOffset>
                </wp:positionV>
                <wp:extent cx="0" cy="468173"/>
                <wp:effectExtent l="76200" t="0" r="57150" b="65405"/>
                <wp:wrapNone/>
                <wp:docPr id="10" name="Rovná spojovacia šípk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68173"/>
                        </a:xfrm>
                        <a:prstGeom prst="straightConnector1">
                          <a:avLst/>
                        </a:prstGeom>
                        <a:ln w="19050"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FACC5" id="Rovná spojovacia šípka 10" o:spid="_x0000_s1026" type="#_x0000_t32" style="position:absolute;margin-left:16.7pt;margin-top:3.4pt;width:0;height:36.85pt;flip:y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" strokecolor="#4579b8 [3044]" strokeweight="1.5pt">
                <v:stroke startarrow="block"/>
              </v:shape>
            </w:pict>
          </mc:Fallback>
        </mc:AlternateContent>
      </w:r>
    </w:p>
    <w:p w14:paraId="0CB0C5CB" w14:textId="77777777" w:rsidR="006D044C" w:rsidRPr="006873EE" w:rsidRDefault="006D044C" w:rsidP="001C6106">
      <w:pPr>
        <w:spacing w:line="23" w:lineRule="atLeast"/>
        <w:ind w:left="426" w:hanging="426"/>
        <w:rPr>
          <w:rFonts w:ascii="Times New Roman" w:hAnsi="Times New Roman" w:cs="Times New Roman"/>
          <w:sz w:val="24"/>
          <w:szCs w:val="24"/>
        </w:rPr>
      </w:pPr>
    </w:p>
    <w:p w14:paraId="74A0C1D4" w14:textId="77777777" w:rsidR="0098137E" w:rsidRDefault="0098137E" w:rsidP="001C6106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F478E23" w14:textId="77777777" w:rsidR="00EE325C" w:rsidRPr="006873EE" w:rsidRDefault="00EE325C" w:rsidP="001C6106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C433302" w14:textId="77777777" w:rsidR="007B7952" w:rsidRPr="000C39F8" w:rsidRDefault="007B7952" w:rsidP="00C62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3" w:lineRule="atLea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35924">
        <w:rPr>
          <w:rFonts w:ascii="Times New Roman" w:hAnsi="Times New Roman" w:cs="Times New Roman"/>
          <w:b/>
          <w:i/>
          <w:sz w:val="24"/>
          <w:szCs w:val="24"/>
          <w:u w:val="single"/>
        </w:rPr>
        <w:t>Upozornenie</w:t>
      </w:r>
      <w:r w:rsidRPr="006873EE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14:paraId="1908B43D" w14:textId="15C209D4" w:rsidR="005F4BF1" w:rsidRDefault="00914B95" w:rsidP="00C626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C39F8">
        <w:rPr>
          <w:rFonts w:ascii="Times New Roman" w:hAnsi="Times New Roman" w:cs="Times New Roman"/>
          <w:sz w:val="24"/>
          <w:szCs w:val="24"/>
        </w:rPr>
        <w:t>F</w:t>
      </w:r>
      <w:r w:rsidR="007B30A9" w:rsidRPr="000C39F8">
        <w:rPr>
          <w:rFonts w:ascii="Times New Roman" w:hAnsi="Times New Roman" w:cs="Times New Roman"/>
          <w:sz w:val="24"/>
          <w:szCs w:val="24"/>
        </w:rPr>
        <w:t xml:space="preserve">inančné </w:t>
      </w:r>
      <w:r w:rsidR="004057FD">
        <w:rPr>
          <w:rFonts w:ascii="Times New Roman" w:hAnsi="Times New Roman" w:cs="Times New Roman"/>
          <w:sz w:val="24"/>
          <w:szCs w:val="24"/>
        </w:rPr>
        <w:t xml:space="preserve">a percentuálne </w:t>
      </w:r>
      <w:r w:rsidR="007B30A9" w:rsidRPr="000C39F8">
        <w:rPr>
          <w:rFonts w:ascii="Times New Roman" w:hAnsi="Times New Roman" w:cs="Times New Roman"/>
          <w:sz w:val="24"/>
          <w:szCs w:val="24"/>
        </w:rPr>
        <w:t xml:space="preserve">limity </w:t>
      </w:r>
      <w:r w:rsidRPr="000C39F8">
        <w:rPr>
          <w:rFonts w:ascii="Times New Roman" w:hAnsi="Times New Roman" w:cs="Times New Roman"/>
          <w:sz w:val="24"/>
          <w:szCs w:val="24"/>
        </w:rPr>
        <w:t>s</w:t>
      </w:r>
      <w:r w:rsidR="007B30A9" w:rsidRPr="000C39F8">
        <w:rPr>
          <w:rFonts w:ascii="Times New Roman" w:hAnsi="Times New Roman" w:cs="Times New Roman"/>
          <w:sz w:val="24"/>
          <w:szCs w:val="24"/>
        </w:rPr>
        <w:t>ú</w:t>
      </w:r>
      <w:r w:rsidRPr="000C39F8">
        <w:rPr>
          <w:rFonts w:ascii="Times New Roman" w:hAnsi="Times New Roman" w:cs="Times New Roman"/>
          <w:sz w:val="24"/>
          <w:szCs w:val="24"/>
        </w:rPr>
        <w:t xml:space="preserve"> </w:t>
      </w:r>
      <w:r w:rsidR="002C28B0" w:rsidRPr="00EE325C">
        <w:rPr>
          <w:rFonts w:ascii="Times New Roman" w:hAnsi="Times New Roman" w:cs="Times New Roman"/>
          <w:sz w:val="24"/>
          <w:szCs w:val="24"/>
        </w:rPr>
        <w:t>predmetom</w:t>
      </w:r>
      <w:r w:rsidR="007B30A9" w:rsidRPr="00EE325C">
        <w:rPr>
          <w:rFonts w:ascii="Times New Roman" w:hAnsi="Times New Roman" w:cs="Times New Roman"/>
          <w:sz w:val="24"/>
          <w:szCs w:val="24"/>
        </w:rPr>
        <w:t xml:space="preserve"> </w:t>
      </w:r>
      <w:r w:rsidR="007B30A9" w:rsidRPr="00EE325C">
        <w:rPr>
          <w:rFonts w:ascii="Times New Roman" w:hAnsi="Times New Roman" w:cs="Times New Roman"/>
          <w:i/>
          <w:sz w:val="24"/>
          <w:szCs w:val="24"/>
        </w:rPr>
        <w:t>Príloh</w:t>
      </w:r>
      <w:r w:rsidR="002C28B0" w:rsidRPr="00EE325C">
        <w:rPr>
          <w:rFonts w:ascii="Times New Roman" w:hAnsi="Times New Roman" w:cs="Times New Roman"/>
          <w:i/>
          <w:sz w:val="24"/>
          <w:szCs w:val="24"/>
        </w:rPr>
        <w:t>y</w:t>
      </w:r>
      <w:r w:rsidR="007B30A9" w:rsidRPr="00EE325C">
        <w:rPr>
          <w:rFonts w:ascii="Times New Roman" w:hAnsi="Times New Roman" w:cs="Times New Roman"/>
          <w:i/>
          <w:sz w:val="24"/>
          <w:szCs w:val="24"/>
        </w:rPr>
        <w:t xml:space="preserve"> č. </w:t>
      </w:r>
      <w:r w:rsidR="00EE325C" w:rsidRPr="00EE325C">
        <w:rPr>
          <w:rFonts w:ascii="Times New Roman" w:hAnsi="Times New Roman" w:cs="Times New Roman"/>
          <w:i/>
          <w:sz w:val="24"/>
          <w:szCs w:val="24"/>
        </w:rPr>
        <w:t>2</w:t>
      </w:r>
      <w:r w:rsidR="007B30A9" w:rsidRPr="00EE325C">
        <w:rPr>
          <w:rFonts w:ascii="Times New Roman" w:hAnsi="Times New Roman" w:cs="Times New Roman"/>
          <w:i/>
          <w:sz w:val="24"/>
          <w:szCs w:val="24"/>
        </w:rPr>
        <w:t xml:space="preserve"> - Finančné </w:t>
      </w:r>
      <w:r w:rsidR="00DC51D2" w:rsidRPr="00EE325C">
        <w:rPr>
          <w:rFonts w:ascii="Times New Roman" w:hAnsi="Times New Roman" w:cs="Times New Roman"/>
          <w:i/>
          <w:sz w:val="24"/>
          <w:szCs w:val="24"/>
        </w:rPr>
        <w:t>a</w:t>
      </w:r>
      <w:r w:rsidR="00DC51D2" w:rsidRPr="00DC51D2">
        <w:rPr>
          <w:rFonts w:ascii="Times New Roman" w:hAnsi="Times New Roman" w:cs="Times New Roman"/>
          <w:i/>
          <w:sz w:val="24"/>
          <w:szCs w:val="24"/>
        </w:rPr>
        <w:t xml:space="preserve"> percentuálne </w:t>
      </w:r>
      <w:r w:rsidR="007B30A9" w:rsidRPr="00DC51D2">
        <w:rPr>
          <w:rFonts w:ascii="Times New Roman" w:hAnsi="Times New Roman" w:cs="Times New Roman"/>
          <w:i/>
          <w:sz w:val="24"/>
          <w:szCs w:val="24"/>
        </w:rPr>
        <w:t>limity</w:t>
      </w:r>
      <w:r w:rsidR="00AC41AD" w:rsidRPr="000C39F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B6214" w:rsidRPr="000C39F8">
        <w:rPr>
          <w:rFonts w:ascii="Times New Roman" w:hAnsi="Times New Roman" w:cs="Times New Roman"/>
          <w:sz w:val="24"/>
          <w:szCs w:val="24"/>
        </w:rPr>
        <w:t>Príručky</w:t>
      </w:r>
      <w:r w:rsidR="00C66008" w:rsidRPr="000C39F8">
        <w:rPr>
          <w:rFonts w:ascii="Times New Roman" w:hAnsi="Times New Roman" w:cs="Times New Roman"/>
          <w:sz w:val="24"/>
          <w:szCs w:val="24"/>
        </w:rPr>
        <w:t xml:space="preserve"> k oprávnenosti výdavkov pre </w:t>
      </w:r>
      <w:r w:rsidR="004B4A98">
        <w:rPr>
          <w:rFonts w:ascii="Times New Roman" w:hAnsi="Times New Roman" w:cs="Times New Roman"/>
          <w:sz w:val="24"/>
          <w:szCs w:val="24"/>
        </w:rPr>
        <w:t xml:space="preserve">národné projekty a </w:t>
      </w:r>
      <w:r w:rsidR="00C66008" w:rsidRPr="000C39F8">
        <w:rPr>
          <w:rFonts w:ascii="Times New Roman" w:hAnsi="Times New Roman" w:cs="Times New Roman"/>
          <w:sz w:val="24"/>
          <w:szCs w:val="24"/>
        </w:rPr>
        <w:t xml:space="preserve">dopytovo orientované projekty </w:t>
      </w:r>
      <w:r w:rsidR="000E1D0D">
        <w:rPr>
          <w:rFonts w:ascii="Times New Roman" w:hAnsi="Times New Roman" w:cs="Times New Roman"/>
          <w:sz w:val="24"/>
          <w:szCs w:val="24"/>
        </w:rPr>
        <w:t xml:space="preserve">v kompetencii SO </w:t>
      </w:r>
      <w:r w:rsidR="00C66008" w:rsidRPr="000C39F8">
        <w:rPr>
          <w:rFonts w:ascii="Times New Roman" w:hAnsi="Times New Roman" w:cs="Times New Roman"/>
          <w:sz w:val="24"/>
          <w:szCs w:val="24"/>
        </w:rPr>
        <w:t>OP</w:t>
      </w:r>
      <w:r w:rsidR="004B4A98">
        <w:rPr>
          <w:rFonts w:ascii="Times New Roman" w:hAnsi="Times New Roman" w:cs="Times New Roman"/>
          <w:sz w:val="24"/>
          <w:szCs w:val="24"/>
        </w:rPr>
        <w:t>ĽZ</w:t>
      </w:r>
      <w:r w:rsidR="007B30A9" w:rsidRPr="000C39F8">
        <w:rPr>
          <w:rFonts w:ascii="Times New Roman" w:hAnsi="Times New Roman" w:cs="Times New Roman"/>
          <w:sz w:val="24"/>
          <w:szCs w:val="24"/>
        </w:rPr>
        <w:t xml:space="preserve">. </w:t>
      </w:r>
      <w:r w:rsidR="00AC41AD" w:rsidRPr="000C39F8">
        <w:rPr>
          <w:rFonts w:ascii="Times New Roman" w:hAnsi="Times New Roman" w:cs="Times New Roman"/>
          <w:sz w:val="24"/>
          <w:szCs w:val="24"/>
        </w:rPr>
        <w:t>V</w:t>
      </w:r>
      <w:r w:rsidR="009B0FAD" w:rsidRPr="000C39F8">
        <w:rPr>
          <w:rFonts w:ascii="Times New Roman" w:hAnsi="Times New Roman" w:cs="Times New Roman"/>
          <w:sz w:val="24"/>
          <w:szCs w:val="24"/>
        </w:rPr>
        <w:t> t</w:t>
      </w:r>
      <w:r w:rsidR="00CF1049" w:rsidRPr="000C39F8">
        <w:rPr>
          <w:rFonts w:ascii="Times New Roman" w:hAnsi="Times New Roman" w:cs="Times New Roman"/>
          <w:sz w:val="24"/>
          <w:szCs w:val="24"/>
        </w:rPr>
        <w:t>ej</w:t>
      </w:r>
      <w:r w:rsidR="009B0FAD" w:rsidRPr="000C39F8">
        <w:rPr>
          <w:rFonts w:ascii="Times New Roman" w:hAnsi="Times New Roman" w:cs="Times New Roman"/>
          <w:sz w:val="24"/>
          <w:szCs w:val="24"/>
        </w:rPr>
        <w:t xml:space="preserve">to </w:t>
      </w:r>
      <w:r w:rsidR="00CF1049" w:rsidRPr="000C39F8">
        <w:rPr>
          <w:rFonts w:ascii="Times New Roman" w:hAnsi="Times New Roman" w:cs="Times New Roman"/>
          <w:sz w:val="24"/>
          <w:szCs w:val="24"/>
        </w:rPr>
        <w:t xml:space="preserve">prílohe </w:t>
      </w:r>
      <w:r w:rsidR="009B0FAD">
        <w:rPr>
          <w:rFonts w:ascii="Times New Roman" w:hAnsi="Times New Roman" w:cs="Times New Roman"/>
          <w:sz w:val="24"/>
          <w:szCs w:val="24"/>
        </w:rPr>
        <w:t>sú uvedené</w:t>
      </w:r>
      <w:r w:rsidRPr="002B7CB7">
        <w:rPr>
          <w:rFonts w:ascii="Times New Roman" w:hAnsi="Times New Roman" w:cs="Times New Roman"/>
          <w:sz w:val="24"/>
          <w:szCs w:val="24"/>
        </w:rPr>
        <w:t xml:space="preserve"> iba </w:t>
      </w:r>
      <w:r w:rsidR="00AC41AD" w:rsidRPr="002B7CB7">
        <w:rPr>
          <w:rFonts w:ascii="Times New Roman" w:hAnsi="Times New Roman" w:cs="Times New Roman"/>
          <w:sz w:val="24"/>
          <w:szCs w:val="24"/>
        </w:rPr>
        <w:t xml:space="preserve">za účelom </w:t>
      </w:r>
      <w:r w:rsidRPr="00C91A31">
        <w:rPr>
          <w:rFonts w:ascii="Times New Roman" w:hAnsi="Times New Roman" w:cs="Times New Roman"/>
          <w:b/>
          <w:sz w:val="24"/>
          <w:szCs w:val="24"/>
        </w:rPr>
        <w:t>poskytnuti</w:t>
      </w:r>
      <w:r w:rsidR="00AC41AD" w:rsidRPr="00C91A31">
        <w:rPr>
          <w:rFonts w:ascii="Times New Roman" w:hAnsi="Times New Roman" w:cs="Times New Roman"/>
          <w:b/>
          <w:sz w:val="24"/>
          <w:szCs w:val="24"/>
        </w:rPr>
        <w:t>a</w:t>
      </w:r>
      <w:r w:rsidRPr="00C91A31">
        <w:rPr>
          <w:rFonts w:ascii="Times New Roman" w:hAnsi="Times New Roman" w:cs="Times New Roman"/>
          <w:b/>
          <w:sz w:val="24"/>
          <w:szCs w:val="24"/>
        </w:rPr>
        <w:t xml:space="preserve"> komplexnej inform</w:t>
      </w:r>
      <w:r w:rsidR="00AC41AD" w:rsidRPr="00C91A31">
        <w:rPr>
          <w:rFonts w:ascii="Times New Roman" w:hAnsi="Times New Roman" w:cs="Times New Roman"/>
          <w:b/>
          <w:sz w:val="24"/>
          <w:szCs w:val="24"/>
        </w:rPr>
        <w:t>á</w:t>
      </w:r>
      <w:r w:rsidRPr="00C91A31">
        <w:rPr>
          <w:rFonts w:ascii="Times New Roman" w:hAnsi="Times New Roman" w:cs="Times New Roman"/>
          <w:b/>
          <w:sz w:val="24"/>
          <w:szCs w:val="24"/>
        </w:rPr>
        <w:t>cie</w:t>
      </w:r>
      <w:r w:rsidR="00AC41AD" w:rsidRPr="002B7CB7">
        <w:rPr>
          <w:rFonts w:ascii="Times New Roman" w:hAnsi="Times New Roman" w:cs="Times New Roman"/>
          <w:sz w:val="24"/>
          <w:szCs w:val="24"/>
        </w:rPr>
        <w:t xml:space="preserve"> o tom, či sa na konkrétny typ výdavku</w:t>
      </w:r>
      <w:r w:rsidR="00DC51D2">
        <w:rPr>
          <w:rFonts w:ascii="Times New Roman" w:hAnsi="Times New Roman" w:cs="Times New Roman"/>
          <w:sz w:val="24"/>
          <w:szCs w:val="24"/>
        </w:rPr>
        <w:t xml:space="preserve"> alebo skupinu výdavkov</w:t>
      </w:r>
      <w:r w:rsidR="00AC41AD" w:rsidRPr="002B7CB7">
        <w:rPr>
          <w:rFonts w:ascii="Times New Roman" w:hAnsi="Times New Roman" w:cs="Times New Roman"/>
          <w:sz w:val="24"/>
          <w:szCs w:val="24"/>
        </w:rPr>
        <w:t xml:space="preserve"> vzťahuje/nevzťahuje finančný</w:t>
      </w:r>
      <w:r w:rsidR="00DC51D2">
        <w:rPr>
          <w:rFonts w:ascii="Times New Roman" w:hAnsi="Times New Roman" w:cs="Times New Roman"/>
          <w:sz w:val="24"/>
          <w:szCs w:val="24"/>
        </w:rPr>
        <w:t xml:space="preserve"> alebo percentuálny</w:t>
      </w:r>
      <w:r w:rsidR="00AC41AD" w:rsidRPr="002B7CB7">
        <w:rPr>
          <w:rFonts w:ascii="Times New Roman" w:hAnsi="Times New Roman" w:cs="Times New Roman"/>
          <w:sz w:val="24"/>
          <w:szCs w:val="24"/>
        </w:rPr>
        <w:t xml:space="preserve"> limit.</w:t>
      </w:r>
    </w:p>
    <w:p w14:paraId="4BB6F2F3" w14:textId="77777777" w:rsidR="009F2AB2" w:rsidRDefault="009F2AB2" w:rsidP="001C6106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14:paraId="42F5F683" w14:textId="77777777" w:rsidR="00883E8A" w:rsidRDefault="00883E8A" w:rsidP="001C6106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14:paraId="0A42CA2C" w14:textId="67C485B8" w:rsidR="00D555E9" w:rsidDel="009B498D" w:rsidRDefault="00D555E9" w:rsidP="001C6106">
      <w:pPr>
        <w:spacing w:after="0" w:line="23" w:lineRule="atLeast"/>
        <w:rPr>
          <w:del w:id="0" w:author="Marianna Jančová" w:date="2016-01-29T08:41:00Z"/>
          <w:rFonts w:ascii="Times New Roman" w:hAnsi="Times New Roman" w:cs="Times New Roman"/>
          <w:sz w:val="24"/>
          <w:szCs w:val="24"/>
        </w:rPr>
      </w:pPr>
    </w:p>
    <w:p w14:paraId="70FED90D" w14:textId="77777777" w:rsidR="00883E8A" w:rsidRDefault="00883E8A" w:rsidP="001C6106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14:paraId="7BD9C347" w14:textId="77777777" w:rsidR="00883E8A" w:rsidRDefault="00883E8A" w:rsidP="001C6106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14:paraId="1072B0FE" w14:textId="635706DB" w:rsidR="007A0506" w:rsidRPr="006873EE" w:rsidRDefault="007A0506" w:rsidP="00EE32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73EE">
        <w:rPr>
          <w:rFonts w:ascii="Times New Roman" w:hAnsi="Times New Roman" w:cs="Times New Roman"/>
          <w:b/>
          <w:sz w:val="28"/>
          <w:szCs w:val="28"/>
        </w:rPr>
        <w:t>01 - Dlhodobý nehmotný majetok</w:t>
      </w:r>
    </w:p>
    <w:p w14:paraId="1AFCC9A1" w14:textId="77777777" w:rsidR="007A0506" w:rsidRPr="006873EE" w:rsidRDefault="007A0506" w:rsidP="001C6106">
      <w:pPr>
        <w:spacing w:before="240" w:after="120"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3EE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14:paraId="6ECFF8A8" w14:textId="2172B12D" w:rsidR="007A0506" w:rsidRPr="006873EE" w:rsidRDefault="007A0506" w:rsidP="00EE325C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873EE">
        <w:rPr>
          <w:rFonts w:ascii="Times New Roman" w:hAnsi="Times New Roman" w:cs="Times New Roman"/>
          <w:sz w:val="24"/>
          <w:szCs w:val="24"/>
        </w:rPr>
        <w:t>Dlhodobým nehmotným majetkom</w:t>
      </w:r>
      <w:r w:rsidR="007D14FD" w:rsidRPr="006873EE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  <w:r w:rsidRPr="006873EE">
        <w:rPr>
          <w:rFonts w:ascii="Times New Roman" w:hAnsi="Times New Roman" w:cs="Times New Roman"/>
          <w:sz w:val="24"/>
          <w:szCs w:val="24"/>
        </w:rPr>
        <w:t xml:space="preserve"> sú zložky majetku, ktorých ocenenie </w:t>
      </w:r>
      <w:r w:rsidRPr="000E1D0D">
        <w:rPr>
          <w:rFonts w:ascii="Times New Roman" w:hAnsi="Times New Roman" w:cs="Times New Roman"/>
          <w:b/>
          <w:sz w:val="24"/>
          <w:szCs w:val="24"/>
        </w:rPr>
        <w:t>je vyššie ako suma</w:t>
      </w:r>
      <w:r w:rsidR="00EE325C">
        <w:rPr>
          <w:rFonts w:ascii="Times New Roman" w:hAnsi="Times New Roman" w:cs="Times New Roman"/>
          <w:b/>
          <w:sz w:val="24"/>
          <w:szCs w:val="24"/>
        </w:rPr>
        <w:t xml:space="preserve"> 2 400</w:t>
      </w:r>
      <w:r w:rsidR="00434657" w:rsidRPr="000E1D0D">
        <w:rPr>
          <w:rFonts w:ascii="Times New Roman" w:hAnsi="Times New Roman" w:cs="Times New Roman"/>
          <w:b/>
          <w:sz w:val="24"/>
          <w:szCs w:val="24"/>
        </w:rPr>
        <w:t xml:space="preserve"> EUR</w:t>
      </w:r>
      <w:r w:rsidR="00F201CD" w:rsidRPr="000E1D0D"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id="4"/>
      </w:r>
      <w:r w:rsidRPr="000E1D0D">
        <w:rPr>
          <w:rFonts w:ascii="Times New Roman" w:hAnsi="Times New Roman" w:cs="Times New Roman"/>
          <w:b/>
          <w:sz w:val="24"/>
          <w:szCs w:val="24"/>
        </w:rPr>
        <w:t xml:space="preserve"> a doba použiteľnosti dlhšia ako </w:t>
      </w:r>
      <w:r w:rsidR="00EE325C">
        <w:rPr>
          <w:rFonts w:ascii="Times New Roman" w:hAnsi="Times New Roman" w:cs="Times New Roman"/>
          <w:b/>
          <w:sz w:val="24"/>
          <w:szCs w:val="24"/>
        </w:rPr>
        <w:t>1</w:t>
      </w:r>
      <w:r w:rsidRPr="000E1D0D">
        <w:rPr>
          <w:rFonts w:ascii="Times New Roman" w:hAnsi="Times New Roman" w:cs="Times New Roman"/>
          <w:b/>
          <w:sz w:val="24"/>
          <w:szCs w:val="24"/>
        </w:rPr>
        <w:t xml:space="preserve"> rok</w:t>
      </w:r>
      <w:r w:rsidRPr="006873EE">
        <w:rPr>
          <w:rFonts w:ascii="Times New Roman" w:hAnsi="Times New Roman" w:cs="Times New Roman"/>
          <w:sz w:val="24"/>
          <w:szCs w:val="24"/>
        </w:rPr>
        <w:t xml:space="preserve">. Nehmotný majetok, ktorého ocenenie sa rovná </w:t>
      </w:r>
      <w:r w:rsidR="00F201CD" w:rsidRPr="006873EE">
        <w:rPr>
          <w:rFonts w:ascii="Times New Roman" w:hAnsi="Times New Roman" w:cs="Times New Roman"/>
          <w:sz w:val="24"/>
          <w:szCs w:val="24"/>
        </w:rPr>
        <w:t xml:space="preserve">tejto </w:t>
      </w:r>
      <w:r w:rsidRPr="006873EE">
        <w:rPr>
          <w:rFonts w:ascii="Times New Roman" w:hAnsi="Times New Roman" w:cs="Times New Roman"/>
          <w:sz w:val="24"/>
          <w:szCs w:val="24"/>
        </w:rPr>
        <w:t>sume alebo je nižšie, možno zaradiť (</w:t>
      </w:r>
      <w:r w:rsidRPr="006873EE">
        <w:rPr>
          <w:rFonts w:ascii="Times New Roman" w:hAnsi="Times New Roman" w:cs="Times New Roman"/>
          <w:sz w:val="24"/>
          <w:szCs w:val="24"/>
          <w:u w:val="single"/>
        </w:rPr>
        <w:t>podľa rozhodnutia účtovnej jednotky - prijímateľa</w:t>
      </w:r>
      <w:r w:rsidRPr="006873EE">
        <w:rPr>
          <w:rFonts w:ascii="Times New Roman" w:hAnsi="Times New Roman" w:cs="Times New Roman"/>
          <w:sz w:val="24"/>
          <w:szCs w:val="24"/>
        </w:rPr>
        <w:t xml:space="preserve">) do dlhodobého nehmotného majetku, ak doba použiteľnosti tohto majetku je dlhšia ako </w:t>
      </w:r>
      <w:r w:rsidR="00EE325C">
        <w:rPr>
          <w:rFonts w:ascii="Times New Roman" w:hAnsi="Times New Roman" w:cs="Times New Roman"/>
          <w:sz w:val="24"/>
          <w:szCs w:val="24"/>
        </w:rPr>
        <w:t>1</w:t>
      </w:r>
      <w:r w:rsidRPr="006873EE">
        <w:rPr>
          <w:rFonts w:ascii="Times New Roman" w:hAnsi="Times New Roman" w:cs="Times New Roman"/>
          <w:sz w:val="24"/>
          <w:szCs w:val="24"/>
        </w:rPr>
        <w:t xml:space="preserve"> rok.</w:t>
      </w:r>
    </w:p>
    <w:p w14:paraId="33D639A2" w14:textId="6BACA4DB" w:rsidR="007A0506" w:rsidRPr="006873EE" w:rsidRDefault="007A0506" w:rsidP="00286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873EE">
        <w:rPr>
          <w:rFonts w:ascii="Times New Roman" w:hAnsi="Times New Roman" w:cs="Times New Roman"/>
          <w:sz w:val="24"/>
          <w:szCs w:val="24"/>
        </w:rPr>
        <w:t xml:space="preserve">Nehmotný majetok, ktorého ocenenie sa rovná sume </w:t>
      </w:r>
      <w:r w:rsidR="00F201CD" w:rsidRPr="006873EE">
        <w:rPr>
          <w:rFonts w:ascii="Times New Roman" w:hAnsi="Times New Roman" w:cs="Times New Roman"/>
          <w:sz w:val="24"/>
          <w:szCs w:val="24"/>
        </w:rPr>
        <w:t>2</w:t>
      </w:r>
      <w:r w:rsidR="00EE325C">
        <w:rPr>
          <w:rFonts w:ascii="Times New Roman" w:hAnsi="Times New Roman" w:cs="Times New Roman"/>
          <w:sz w:val="24"/>
          <w:szCs w:val="24"/>
        </w:rPr>
        <w:t xml:space="preserve"> 400</w:t>
      </w:r>
      <w:r w:rsidR="00F201CD" w:rsidRPr="006873EE">
        <w:rPr>
          <w:rFonts w:ascii="Times New Roman" w:hAnsi="Times New Roman" w:cs="Times New Roman"/>
          <w:sz w:val="24"/>
          <w:szCs w:val="24"/>
        </w:rPr>
        <w:t xml:space="preserve"> EUR</w:t>
      </w:r>
      <w:r w:rsidR="003B331F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5"/>
      </w:r>
      <w:r w:rsidRPr="006873EE">
        <w:rPr>
          <w:rFonts w:ascii="Times New Roman" w:hAnsi="Times New Roman" w:cs="Times New Roman"/>
          <w:sz w:val="24"/>
          <w:szCs w:val="24"/>
        </w:rPr>
        <w:t xml:space="preserve"> alebo je nižšie, s dobou použiteľnosti dlhšou ako </w:t>
      </w:r>
      <w:r w:rsidR="00EE325C">
        <w:rPr>
          <w:rFonts w:ascii="Times New Roman" w:hAnsi="Times New Roman" w:cs="Times New Roman"/>
          <w:sz w:val="24"/>
          <w:szCs w:val="24"/>
        </w:rPr>
        <w:t>1</w:t>
      </w:r>
      <w:r w:rsidRPr="006873EE">
        <w:rPr>
          <w:rFonts w:ascii="Times New Roman" w:hAnsi="Times New Roman" w:cs="Times New Roman"/>
          <w:sz w:val="24"/>
          <w:szCs w:val="24"/>
        </w:rPr>
        <w:t xml:space="preserve"> rok, ktorý nebol zaradený do dlhodobého nehmotného majetku, sa</w:t>
      </w:r>
      <w:r w:rsidR="00B4372C">
        <w:rPr>
          <w:rFonts w:ascii="Times New Roman" w:hAnsi="Times New Roman" w:cs="Times New Roman"/>
          <w:sz w:val="24"/>
          <w:szCs w:val="24"/>
        </w:rPr>
        <w:t> </w:t>
      </w:r>
      <w:r w:rsidRPr="006873EE">
        <w:rPr>
          <w:rFonts w:ascii="Times New Roman" w:hAnsi="Times New Roman" w:cs="Times New Roman"/>
          <w:sz w:val="24"/>
          <w:szCs w:val="24"/>
        </w:rPr>
        <w:t xml:space="preserve">vykazuje v triede oprávnených výdavkov </w:t>
      </w:r>
      <w:r w:rsidRPr="006873EE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51 </w:t>
      </w:r>
      <w:r w:rsidR="005F4BF1" w:rsidRPr="006873EE">
        <w:rPr>
          <w:rFonts w:ascii="Times New Roman" w:hAnsi="Times New Roman" w:cs="Times New Roman"/>
          <w:sz w:val="24"/>
          <w:szCs w:val="24"/>
          <w:bdr w:val="single" w:sz="4" w:space="0" w:color="auto"/>
        </w:rPr>
        <w:t>-</w:t>
      </w:r>
      <w:r w:rsidRPr="006873EE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 Služby</w:t>
      </w:r>
      <w:r w:rsidRPr="006873EE">
        <w:rPr>
          <w:rFonts w:ascii="Times New Roman" w:hAnsi="Times New Roman" w:cs="Times New Roman"/>
          <w:sz w:val="24"/>
          <w:szCs w:val="24"/>
        </w:rPr>
        <w:t>.</w:t>
      </w:r>
    </w:p>
    <w:p w14:paraId="5CBA1853" w14:textId="05CF4280" w:rsidR="007A0506" w:rsidRPr="006873EE" w:rsidRDefault="007A0506" w:rsidP="00F859D1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873EE">
        <w:rPr>
          <w:rFonts w:ascii="Times New Roman" w:hAnsi="Times New Roman" w:cs="Times New Roman"/>
          <w:sz w:val="24"/>
          <w:szCs w:val="24"/>
        </w:rPr>
        <w:t xml:space="preserve">Do </w:t>
      </w:r>
      <w:r w:rsidR="004E2973">
        <w:rPr>
          <w:rFonts w:ascii="Times New Roman" w:hAnsi="Times New Roman" w:cs="Times New Roman"/>
          <w:sz w:val="24"/>
          <w:szCs w:val="24"/>
        </w:rPr>
        <w:t xml:space="preserve">tejto </w:t>
      </w:r>
      <w:r w:rsidRPr="006873EE">
        <w:rPr>
          <w:rFonts w:ascii="Times New Roman" w:hAnsi="Times New Roman" w:cs="Times New Roman"/>
          <w:sz w:val="24"/>
          <w:szCs w:val="24"/>
        </w:rPr>
        <w:t xml:space="preserve">triedy oprávnených výdavkov sa zaraďujú najmä nehmotné výsledky z vývojovej </w:t>
      </w:r>
      <w:r w:rsidR="00771B61">
        <w:rPr>
          <w:rFonts w:ascii="Times New Roman" w:hAnsi="Times New Roman" w:cs="Times New Roman"/>
          <w:sz w:val="24"/>
          <w:szCs w:val="24"/>
        </w:rPr>
        <w:br/>
      </w:r>
      <w:r w:rsidRPr="006873EE">
        <w:rPr>
          <w:rFonts w:ascii="Times New Roman" w:hAnsi="Times New Roman" w:cs="Times New Roman"/>
          <w:sz w:val="24"/>
          <w:szCs w:val="24"/>
        </w:rPr>
        <w:t>a obdobnej činnosti, softvér, oceniteľné práva.</w:t>
      </w:r>
    </w:p>
    <w:p w14:paraId="50A54112" w14:textId="77777777" w:rsidR="006C0621" w:rsidRPr="00E62AD9" w:rsidRDefault="006C0621" w:rsidP="00F859D1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Trieda oprávnených výdavkov </w:t>
      </w:r>
      <w:r w:rsidRPr="00E62AD9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01</w:t>
      </w:r>
      <w:r w:rsidRPr="00E62AD9">
        <w:rPr>
          <w:rFonts w:ascii="Times New Roman" w:hAnsi="Times New Roman" w:cs="Times New Roman"/>
          <w:sz w:val="24"/>
          <w:szCs w:val="24"/>
        </w:rPr>
        <w:t xml:space="preserve"> sa člení na nasledovné skupiny oprávnených výdavkov:</w:t>
      </w:r>
    </w:p>
    <w:p w14:paraId="6EBE300B" w14:textId="77777777" w:rsidR="006C0621" w:rsidRPr="00E62AD9" w:rsidRDefault="006C0621" w:rsidP="00F859D1">
      <w:pPr>
        <w:pStyle w:val="Odsekzoznamu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sz w:val="24"/>
          <w:szCs w:val="24"/>
        </w:rPr>
        <w:t>013 - Softvér</w:t>
      </w:r>
    </w:p>
    <w:p w14:paraId="11461467" w14:textId="77777777" w:rsidR="006C0621" w:rsidRDefault="006C0621" w:rsidP="00F859D1">
      <w:pPr>
        <w:pStyle w:val="Odsekzoznamu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sz w:val="24"/>
          <w:szCs w:val="24"/>
        </w:rPr>
        <w:t>014 - Oceniteľné práva</w:t>
      </w:r>
    </w:p>
    <w:p w14:paraId="7FA42B08" w14:textId="0A6D9990" w:rsidR="00E561A6" w:rsidRPr="00E62AD9" w:rsidRDefault="00E561A6" w:rsidP="00F859D1">
      <w:pPr>
        <w:pStyle w:val="Odsekzoznamu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>01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>9</w:t>
      </w: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 w:rsidRPr="00D628A0">
        <w:rPr>
          <w:rFonts w:ascii="Times New Roman" w:hAnsi="Times New Roman" w:cs="Times New Roman"/>
          <w:b/>
          <w:sz w:val="24"/>
          <w:szCs w:val="24"/>
          <w:highlight w:val="lightGray"/>
        </w:rPr>
        <w:t>– Ostatný dlhodobý nehmotný majetok</w:t>
      </w:r>
    </w:p>
    <w:p w14:paraId="3D0B679F" w14:textId="77777777" w:rsidR="006C0621" w:rsidRPr="00E62AD9" w:rsidRDefault="006C0621" w:rsidP="00F859D1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>013 - Softvér</w:t>
      </w:r>
      <w:r w:rsidRPr="00E62AD9">
        <w:rPr>
          <w:rFonts w:ascii="Times New Roman" w:hAnsi="Times New Roman" w:cs="Times New Roman"/>
          <w:sz w:val="24"/>
          <w:szCs w:val="24"/>
        </w:rPr>
        <w:t xml:space="preserve"> - do tejto skupiny oprávnených výdavkov sa zaraďujú najmä nasledovné typy oprávnených výdavkov:</w:t>
      </w:r>
    </w:p>
    <w:p w14:paraId="799312AE" w14:textId="0A63BCBB" w:rsidR="00372787" w:rsidRPr="006873EE" w:rsidRDefault="00C85A0A" w:rsidP="00F859D1">
      <w:pPr>
        <w:pStyle w:val="Odsekzoznamu"/>
        <w:numPr>
          <w:ilvl w:val="0"/>
          <w:numId w:val="4"/>
        </w:numPr>
        <w:spacing w:before="60" w:after="60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73EE">
        <w:rPr>
          <w:rFonts w:ascii="Times New Roman" w:hAnsi="Times New Roman" w:cs="Times New Roman"/>
          <w:sz w:val="24"/>
          <w:szCs w:val="24"/>
        </w:rPr>
        <w:t>n</w:t>
      </w:r>
      <w:r w:rsidR="007510B0" w:rsidRPr="006873EE">
        <w:rPr>
          <w:rFonts w:ascii="Times New Roman" w:hAnsi="Times New Roman" w:cs="Times New Roman"/>
          <w:sz w:val="24"/>
          <w:szCs w:val="24"/>
        </w:rPr>
        <w:t>ákup</w:t>
      </w:r>
      <w:r w:rsidRPr="006873EE">
        <w:rPr>
          <w:rFonts w:ascii="Times New Roman" w:hAnsi="Times New Roman" w:cs="Times New Roman"/>
          <w:sz w:val="24"/>
          <w:szCs w:val="24"/>
        </w:rPr>
        <w:t xml:space="preserve"> </w:t>
      </w:r>
      <w:r w:rsidR="007510B0" w:rsidRPr="006873EE">
        <w:rPr>
          <w:rFonts w:ascii="Times New Roman" w:hAnsi="Times New Roman" w:cs="Times New Roman"/>
          <w:sz w:val="24"/>
          <w:szCs w:val="24"/>
        </w:rPr>
        <w:t xml:space="preserve">softvéru </w:t>
      </w:r>
      <w:r w:rsidR="00BC6656" w:rsidRPr="006873EE">
        <w:rPr>
          <w:rFonts w:ascii="Times New Roman" w:hAnsi="Times New Roman" w:cs="Times New Roman"/>
          <w:sz w:val="24"/>
          <w:szCs w:val="24"/>
        </w:rPr>
        <w:t>(</w:t>
      </w:r>
      <w:r w:rsidR="007510B0" w:rsidRPr="006873EE">
        <w:rPr>
          <w:rFonts w:ascii="Times New Roman" w:hAnsi="Times New Roman" w:cs="Times New Roman"/>
          <w:sz w:val="24"/>
          <w:szCs w:val="24"/>
        </w:rPr>
        <w:t>ak nie je súčasťou zmluvy na uskutočnenie stavebných prác</w:t>
      </w:r>
      <w:r w:rsidR="00BC6656" w:rsidRPr="006873EE">
        <w:rPr>
          <w:rFonts w:ascii="Times New Roman" w:hAnsi="Times New Roman" w:cs="Times New Roman"/>
          <w:sz w:val="24"/>
          <w:szCs w:val="24"/>
        </w:rPr>
        <w:t xml:space="preserve"> a</w:t>
      </w:r>
      <w:r w:rsidR="00F41D49">
        <w:rPr>
          <w:rFonts w:ascii="Times New Roman" w:hAnsi="Times New Roman" w:cs="Times New Roman"/>
          <w:sz w:val="24"/>
          <w:szCs w:val="24"/>
        </w:rPr>
        <w:t> </w:t>
      </w:r>
      <w:r w:rsidR="00BC6656" w:rsidRPr="006873EE">
        <w:rPr>
          <w:rFonts w:ascii="Times New Roman" w:hAnsi="Times New Roman" w:cs="Times New Roman"/>
          <w:sz w:val="24"/>
          <w:szCs w:val="24"/>
        </w:rPr>
        <w:t>ak</w:t>
      </w:r>
      <w:r w:rsidR="00F41D49">
        <w:rPr>
          <w:rFonts w:ascii="Times New Roman" w:hAnsi="Times New Roman" w:cs="Times New Roman"/>
          <w:sz w:val="24"/>
          <w:szCs w:val="24"/>
        </w:rPr>
        <w:t> </w:t>
      </w:r>
      <w:r w:rsidR="00BC6656" w:rsidRPr="006873EE">
        <w:rPr>
          <w:rFonts w:ascii="Times New Roman" w:hAnsi="Times New Roman" w:cs="Times New Roman"/>
          <w:sz w:val="24"/>
          <w:szCs w:val="24"/>
        </w:rPr>
        <w:t>je</w:t>
      </w:r>
      <w:r w:rsidR="00F41D49">
        <w:rPr>
          <w:rFonts w:ascii="Times New Roman" w:hAnsi="Times New Roman" w:cs="Times New Roman"/>
          <w:sz w:val="24"/>
          <w:szCs w:val="24"/>
        </w:rPr>
        <w:t> </w:t>
      </w:r>
      <w:r w:rsidR="00BC6656" w:rsidRPr="006873EE">
        <w:rPr>
          <w:rFonts w:ascii="Times New Roman" w:hAnsi="Times New Roman" w:cs="Times New Roman"/>
          <w:sz w:val="24"/>
          <w:szCs w:val="24"/>
        </w:rPr>
        <w:t>kúpený samostatne a nie je súčasťou dodávky hardvéru a jeho ocenenia)</w:t>
      </w:r>
      <w:r w:rsidR="007510B0" w:rsidRPr="006873E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BFD8C36" w14:textId="77777777" w:rsidR="00C93055" w:rsidRDefault="00CD65E0" w:rsidP="00F859D1">
      <w:pPr>
        <w:pStyle w:val="Odsekzoznamu"/>
        <w:numPr>
          <w:ilvl w:val="0"/>
          <w:numId w:val="4"/>
        </w:numPr>
        <w:spacing w:before="60" w:after="60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73EE">
        <w:rPr>
          <w:rFonts w:ascii="Times New Roman" w:hAnsi="Times New Roman" w:cs="Times New Roman"/>
          <w:sz w:val="24"/>
          <w:szCs w:val="24"/>
        </w:rPr>
        <w:t xml:space="preserve">vývoj </w:t>
      </w:r>
      <w:r w:rsidR="007510B0" w:rsidRPr="006873EE">
        <w:rPr>
          <w:rFonts w:ascii="Times New Roman" w:hAnsi="Times New Roman" w:cs="Times New Roman"/>
          <w:sz w:val="24"/>
          <w:szCs w:val="24"/>
        </w:rPr>
        <w:t>aplikačn</w:t>
      </w:r>
      <w:r w:rsidRPr="006873EE">
        <w:rPr>
          <w:rFonts w:ascii="Times New Roman" w:hAnsi="Times New Roman" w:cs="Times New Roman"/>
          <w:sz w:val="24"/>
          <w:szCs w:val="24"/>
        </w:rPr>
        <w:t xml:space="preserve">ého </w:t>
      </w:r>
      <w:r w:rsidR="007510B0" w:rsidRPr="006873EE">
        <w:rPr>
          <w:rFonts w:ascii="Times New Roman" w:hAnsi="Times New Roman" w:cs="Times New Roman"/>
          <w:sz w:val="24"/>
          <w:szCs w:val="24"/>
        </w:rPr>
        <w:t>softvér</w:t>
      </w:r>
      <w:r w:rsidRPr="006873EE">
        <w:rPr>
          <w:rFonts w:ascii="Times New Roman" w:hAnsi="Times New Roman" w:cs="Times New Roman"/>
          <w:sz w:val="24"/>
          <w:szCs w:val="24"/>
        </w:rPr>
        <w:t>u</w:t>
      </w:r>
      <w:r w:rsidR="00C93055">
        <w:rPr>
          <w:rFonts w:ascii="Times New Roman" w:hAnsi="Times New Roman" w:cs="Times New Roman"/>
          <w:sz w:val="24"/>
          <w:szCs w:val="24"/>
        </w:rPr>
        <w:t>;</w:t>
      </w:r>
    </w:p>
    <w:p w14:paraId="1A4087D6" w14:textId="6EBB097D" w:rsidR="007510B0" w:rsidRPr="006873EE" w:rsidRDefault="00C93055" w:rsidP="00F859D1">
      <w:pPr>
        <w:pStyle w:val="Odsekzoznamu"/>
        <w:numPr>
          <w:ilvl w:val="0"/>
          <w:numId w:val="4"/>
        </w:numPr>
        <w:spacing w:before="60" w:after="60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90DD5">
        <w:rPr>
          <w:rFonts w:ascii="Times New Roman" w:hAnsi="Times New Roman" w:cs="Times New Roman"/>
          <w:sz w:val="24"/>
          <w:szCs w:val="24"/>
        </w:rPr>
        <w:t>modernizácia softvéru</w:t>
      </w:r>
      <w:r w:rsidR="00A539B6">
        <w:rPr>
          <w:rFonts w:ascii="Times New Roman" w:hAnsi="Times New Roman" w:cs="Times New Roman"/>
          <w:sz w:val="24"/>
          <w:szCs w:val="24"/>
        </w:rPr>
        <w:t>.</w:t>
      </w:r>
    </w:p>
    <w:p w14:paraId="1BA92676" w14:textId="77777777" w:rsidR="006C0621" w:rsidRPr="00E62AD9" w:rsidRDefault="006C0621" w:rsidP="00F859D1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>014 - Oceniteľné práva</w:t>
      </w:r>
      <w:r w:rsidRPr="00E62AD9">
        <w:rPr>
          <w:rFonts w:ascii="Times New Roman" w:hAnsi="Times New Roman" w:cs="Times New Roman"/>
          <w:sz w:val="24"/>
          <w:szCs w:val="24"/>
        </w:rPr>
        <w:t xml:space="preserve"> - do tejto skupiny oprávnených výdavkov sa zaraďujú najmä nasledovné typy oprávnených výdavkov:</w:t>
      </w:r>
    </w:p>
    <w:p w14:paraId="43354E2A" w14:textId="4C7FF773" w:rsidR="007510B0" w:rsidRDefault="00C85A0A" w:rsidP="00F859D1">
      <w:pPr>
        <w:pStyle w:val="Odsekzoznamu"/>
        <w:numPr>
          <w:ilvl w:val="0"/>
          <w:numId w:val="3"/>
        </w:numPr>
        <w:spacing w:before="60" w:after="60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73EE">
        <w:rPr>
          <w:rFonts w:ascii="Times New Roman" w:hAnsi="Times New Roman" w:cs="Times New Roman"/>
          <w:sz w:val="24"/>
          <w:szCs w:val="24"/>
        </w:rPr>
        <w:t>nákup licencií</w:t>
      </w:r>
      <w:r w:rsidR="003D640B" w:rsidRPr="006873EE">
        <w:rPr>
          <w:rFonts w:ascii="Times New Roman" w:hAnsi="Times New Roman" w:cs="Times New Roman"/>
          <w:sz w:val="24"/>
          <w:szCs w:val="24"/>
        </w:rPr>
        <w:t>.</w:t>
      </w:r>
    </w:p>
    <w:p w14:paraId="7EC75D2A" w14:textId="342BEAAB" w:rsidR="00FB5321" w:rsidRPr="00F92CE3" w:rsidRDefault="00FB5321" w:rsidP="00FB5321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>01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>9</w:t>
      </w: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 w:rsidRPr="00D628A0">
        <w:rPr>
          <w:rFonts w:ascii="Times New Roman" w:hAnsi="Times New Roman" w:cs="Times New Roman"/>
          <w:b/>
          <w:sz w:val="24"/>
          <w:szCs w:val="24"/>
          <w:highlight w:val="lightGray"/>
        </w:rPr>
        <w:t>– Ostatný dlhodobý nehmotný majetok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E62AD9">
        <w:rPr>
          <w:rFonts w:ascii="Times New Roman" w:hAnsi="Times New Roman" w:cs="Times New Roman"/>
          <w:sz w:val="24"/>
          <w:szCs w:val="24"/>
        </w:rPr>
        <w:t xml:space="preserve">do tejto skupiny </w:t>
      </w:r>
      <w:r>
        <w:rPr>
          <w:rFonts w:ascii="Times New Roman" w:hAnsi="Times New Roman" w:cs="Times New Roman"/>
          <w:sz w:val="24"/>
          <w:szCs w:val="24"/>
        </w:rPr>
        <w:t>oprávnených výdavkov sa zaraďuje</w:t>
      </w:r>
      <w:r w:rsidRPr="00E62A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 w:rsidRPr="00307582">
        <w:rPr>
          <w:rFonts w:ascii="Times New Roman" w:hAnsi="Times New Roman"/>
          <w:sz w:val="24"/>
          <w:szCs w:val="24"/>
        </w:rPr>
        <w:t>lhodobý nehmotný majetok, ktorý svojím charaktero</w:t>
      </w:r>
      <w:r>
        <w:rPr>
          <w:rFonts w:ascii="Times New Roman" w:hAnsi="Times New Roman"/>
          <w:sz w:val="24"/>
          <w:szCs w:val="24"/>
        </w:rPr>
        <w:t xml:space="preserve">m  nepatrí do skupín 013 a 014, </w:t>
      </w:r>
      <w:r w:rsidRPr="00F92CE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ktorého obstarávacia cena je </w:t>
      </w:r>
      <w:r w:rsidRPr="00F92C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vyššia ako 2 400 EUR</w:t>
      </w:r>
      <w:r w:rsidRPr="00F92CE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doba použiteľnosti (prevádzkovo-technické funkcie) je </w:t>
      </w:r>
      <w:r w:rsidRPr="00F92C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dlhšia ako 1 rok</w:t>
      </w:r>
      <w:r w:rsidRPr="00F92CE3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562CC520" w14:textId="7EA2A602" w:rsidR="007A0506" w:rsidRPr="006873EE" w:rsidRDefault="007A0506" w:rsidP="00087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240"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73EE">
        <w:rPr>
          <w:rFonts w:ascii="Times New Roman" w:hAnsi="Times New Roman" w:cs="Times New Roman"/>
          <w:b/>
          <w:sz w:val="28"/>
          <w:szCs w:val="28"/>
        </w:rPr>
        <w:t>02 - Dlhodobý hmotný majetok</w:t>
      </w:r>
    </w:p>
    <w:p w14:paraId="0E934E85" w14:textId="77777777" w:rsidR="007A0506" w:rsidRPr="006873EE" w:rsidRDefault="007A0506" w:rsidP="00087F3D">
      <w:pPr>
        <w:spacing w:beforeLines="60" w:before="144" w:afterLines="60" w:after="1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3EE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14:paraId="4437FB64" w14:textId="77777777" w:rsidR="007A0506" w:rsidRPr="006873EE" w:rsidRDefault="007A0506" w:rsidP="000054AC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873EE">
        <w:rPr>
          <w:rFonts w:ascii="Times New Roman" w:hAnsi="Times New Roman" w:cs="Times New Roman"/>
          <w:sz w:val="24"/>
          <w:szCs w:val="24"/>
        </w:rPr>
        <w:lastRenderedPageBreak/>
        <w:t>V triede dlhodobého hmotného majetku</w:t>
      </w:r>
      <w:r w:rsidR="007D14FD" w:rsidRPr="006873EE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6"/>
      </w:r>
      <w:r w:rsidRPr="006873EE">
        <w:rPr>
          <w:rFonts w:ascii="Times New Roman" w:hAnsi="Times New Roman" w:cs="Times New Roman"/>
          <w:sz w:val="24"/>
          <w:szCs w:val="24"/>
        </w:rPr>
        <w:t xml:space="preserve"> sa vykazujú:</w:t>
      </w:r>
    </w:p>
    <w:p w14:paraId="32B3F236" w14:textId="4F93A895" w:rsidR="007A0506" w:rsidRPr="006873EE" w:rsidRDefault="007A0506" w:rsidP="000054AC">
      <w:pPr>
        <w:pStyle w:val="Odsekzoznamu"/>
        <w:numPr>
          <w:ilvl w:val="0"/>
          <w:numId w:val="1"/>
        </w:numPr>
        <w:spacing w:before="60" w:after="60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73EE">
        <w:rPr>
          <w:rFonts w:ascii="Times New Roman" w:hAnsi="Times New Roman" w:cs="Times New Roman"/>
          <w:sz w:val="24"/>
          <w:szCs w:val="24"/>
        </w:rPr>
        <w:t>pozemky, stavby, byty a nebytové priestory</w:t>
      </w:r>
      <w:r w:rsidR="003B331F">
        <w:rPr>
          <w:rFonts w:ascii="Times New Roman" w:hAnsi="Times New Roman" w:cs="Times New Roman"/>
          <w:sz w:val="24"/>
          <w:szCs w:val="24"/>
        </w:rPr>
        <w:t>;</w:t>
      </w:r>
      <w:r w:rsidRPr="006873E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5FD503" w14:textId="71DB60C9" w:rsidR="007A0506" w:rsidRPr="006873EE" w:rsidRDefault="007A0506" w:rsidP="000054AC">
      <w:pPr>
        <w:pStyle w:val="Odsekzoznamu"/>
        <w:numPr>
          <w:ilvl w:val="0"/>
          <w:numId w:val="1"/>
        </w:numPr>
        <w:spacing w:before="60" w:after="60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73EE">
        <w:rPr>
          <w:rFonts w:ascii="Times New Roman" w:hAnsi="Times New Roman" w:cs="Times New Roman"/>
          <w:sz w:val="24"/>
          <w:szCs w:val="24"/>
        </w:rPr>
        <w:t xml:space="preserve">samostatné hnuteľné veci s výnimkou hnuteľných vecí uvedených v písmene a) a súbory hnuteľných vecí, ktoré majú samostatné technicko-ekonomické určenie s dobou použiteľnosti </w:t>
      </w:r>
      <w:r w:rsidRPr="00B55ED7">
        <w:rPr>
          <w:rFonts w:ascii="Times New Roman" w:hAnsi="Times New Roman" w:cs="Times New Roman"/>
          <w:b/>
          <w:sz w:val="24"/>
          <w:szCs w:val="24"/>
        </w:rPr>
        <w:t xml:space="preserve">dlhšou ako </w:t>
      </w:r>
      <w:r w:rsidR="00B55ED7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B55ED7">
        <w:rPr>
          <w:rFonts w:ascii="Times New Roman" w:hAnsi="Times New Roman" w:cs="Times New Roman"/>
          <w:b/>
          <w:sz w:val="24"/>
          <w:szCs w:val="24"/>
        </w:rPr>
        <w:t>rok</w:t>
      </w:r>
      <w:r w:rsidRPr="006873EE">
        <w:rPr>
          <w:rFonts w:ascii="Times New Roman" w:hAnsi="Times New Roman" w:cs="Times New Roman"/>
          <w:sz w:val="24"/>
          <w:szCs w:val="24"/>
        </w:rPr>
        <w:t xml:space="preserve"> a v ocenení vyššom ako je suma </w:t>
      </w:r>
      <w:r w:rsidR="0033782E" w:rsidRPr="00B55ED7">
        <w:rPr>
          <w:rFonts w:ascii="Times New Roman" w:hAnsi="Times New Roman" w:cs="Times New Roman"/>
          <w:b/>
          <w:sz w:val="24"/>
          <w:szCs w:val="24"/>
        </w:rPr>
        <w:t>1</w:t>
      </w:r>
      <w:r w:rsidR="00994D90">
        <w:rPr>
          <w:rFonts w:ascii="Times New Roman" w:hAnsi="Times New Roman" w:cs="Times New Roman"/>
          <w:b/>
          <w:sz w:val="24"/>
          <w:szCs w:val="24"/>
        </w:rPr>
        <w:t xml:space="preserve"> 700 </w:t>
      </w:r>
      <w:r w:rsidR="0033782E" w:rsidRPr="00B55ED7">
        <w:rPr>
          <w:rFonts w:ascii="Times New Roman" w:hAnsi="Times New Roman" w:cs="Times New Roman"/>
          <w:b/>
          <w:sz w:val="24"/>
          <w:szCs w:val="24"/>
        </w:rPr>
        <w:t>EUR</w:t>
      </w:r>
      <w:r w:rsidR="003B331F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7"/>
      </w:r>
      <w:r w:rsidR="003B331F">
        <w:rPr>
          <w:rFonts w:ascii="Times New Roman" w:hAnsi="Times New Roman" w:cs="Times New Roman"/>
          <w:sz w:val="24"/>
          <w:szCs w:val="24"/>
        </w:rPr>
        <w:t>;</w:t>
      </w:r>
    </w:p>
    <w:p w14:paraId="437BB44C" w14:textId="015F13D6" w:rsidR="007A0506" w:rsidRDefault="007A0506" w:rsidP="000054AC">
      <w:pPr>
        <w:pStyle w:val="Odsekzoznamu"/>
        <w:numPr>
          <w:ilvl w:val="0"/>
          <w:numId w:val="1"/>
        </w:numPr>
        <w:spacing w:before="60" w:after="60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73EE">
        <w:rPr>
          <w:rFonts w:ascii="Times New Roman" w:hAnsi="Times New Roman" w:cs="Times New Roman"/>
          <w:sz w:val="24"/>
          <w:szCs w:val="24"/>
        </w:rPr>
        <w:t>pestovateľské celky trvalých porastov s dobou plodnosti dlhšou ako tri roky</w:t>
      </w:r>
      <w:r w:rsidR="003B331F">
        <w:rPr>
          <w:rFonts w:ascii="Times New Roman" w:hAnsi="Times New Roman" w:cs="Times New Roman"/>
          <w:sz w:val="24"/>
          <w:szCs w:val="24"/>
        </w:rPr>
        <w:t>;</w:t>
      </w:r>
    </w:p>
    <w:p w14:paraId="135C62E4" w14:textId="5ECBB38D" w:rsidR="003B331F" w:rsidRPr="006873EE" w:rsidRDefault="003B331F" w:rsidP="000054AC">
      <w:pPr>
        <w:pStyle w:val="Odsekzoznamu"/>
        <w:numPr>
          <w:ilvl w:val="0"/>
          <w:numId w:val="1"/>
        </w:numPr>
        <w:spacing w:before="60" w:after="60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základné stádo a ťažné zvieratá, bez ohľadu na ich obstarávaciu cenu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BC0AA23" w14:textId="3788B97B" w:rsidR="007A0506" w:rsidRPr="006873EE" w:rsidRDefault="007A0506" w:rsidP="000054AC">
      <w:pPr>
        <w:pStyle w:val="Odsekzoznamu"/>
        <w:numPr>
          <w:ilvl w:val="0"/>
          <w:numId w:val="1"/>
        </w:numPr>
        <w:spacing w:before="60" w:after="60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73EE">
        <w:rPr>
          <w:rFonts w:ascii="Times New Roman" w:hAnsi="Times New Roman" w:cs="Times New Roman"/>
          <w:sz w:val="24"/>
          <w:szCs w:val="24"/>
        </w:rPr>
        <w:t>technická rekultivácia a technické zhodnotenie ak nie sú súčasťou obstarávacej ceny dlhodobého hmotného majetku</w:t>
      </w:r>
      <w:r w:rsidR="003B331F">
        <w:rPr>
          <w:rFonts w:ascii="Times New Roman" w:hAnsi="Times New Roman" w:cs="Times New Roman"/>
          <w:sz w:val="24"/>
          <w:szCs w:val="24"/>
        </w:rPr>
        <w:t>.</w:t>
      </w:r>
      <w:r w:rsidRPr="006873E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FA32A2" w14:textId="0F539E0E" w:rsidR="007A0506" w:rsidRPr="006873EE" w:rsidRDefault="007A0506" w:rsidP="00A17153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873EE">
        <w:rPr>
          <w:rFonts w:ascii="Times New Roman" w:hAnsi="Times New Roman" w:cs="Times New Roman"/>
          <w:sz w:val="24"/>
          <w:szCs w:val="24"/>
        </w:rPr>
        <w:t xml:space="preserve">Hmotný majetok uvedený v písm. b), ktorého ocenenie sa </w:t>
      </w:r>
      <w:r w:rsidRPr="0054601F">
        <w:rPr>
          <w:rFonts w:ascii="Times New Roman" w:hAnsi="Times New Roman" w:cs="Times New Roman"/>
          <w:b/>
          <w:sz w:val="24"/>
          <w:szCs w:val="24"/>
        </w:rPr>
        <w:t>rovná alebo je nižšie ako suma</w:t>
      </w:r>
      <w:r w:rsidR="0033782E" w:rsidRPr="0054601F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A17153">
        <w:rPr>
          <w:rFonts w:ascii="Times New Roman" w:hAnsi="Times New Roman" w:cs="Times New Roman"/>
          <w:b/>
          <w:sz w:val="24"/>
          <w:szCs w:val="24"/>
        </w:rPr>
        <w:t> </w:t>
      </w:r>
      <w:r w:rsidR="009F5A26">
        <w:rPr>
          <w:rFonts w:ascii="Times New Roman" w:hAnsi="Times New Roman" w:cs="Times New Roman"/>
          <w:b/>
          <w:sz w:val="24"/>
          <w:szCs w:val="24"/>
        </w:rPr>
        <w:t>700</w:t>
      </w:r>
      <w:r w:rsidR="00A17153">
        <w:rPr>
          <w:rFonts w:ascii="Times New Roman" w:hAnsi="Times New Roman" w:cs="Times New Roman"/>
          <w:b/>
          <w:sz w:val="24"/>
          <w:szCs w:val="24"/>
        </w:rPr>
        <w:t> </w:t>
      </w:r>
      <w:r w:rsidR="0033782E" w:rsidRPr="0054601F">
        <w:rPr>
          <w:rFonts w:ascii="Times New Roman" w:hAnsi="Times New Roman" w:cs="Times New Roman"/>
          <w:b/>
          <w:sz w:val="24"/>
          <w:szCs w:val="24"/>
        </w:rPr>
        <w:t>EUR</w:t>
      </w:r>
      <w:r w:rsidR="003B331F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8"/>
      </w:r>
      <w:r w:rsidRPr="006873EE">
        <w:rPr>
          <w:rFonts w:ascii="Times New Roman" w:hAnsi="Times New Roman" w:cs="Times New Roman"/>
          <w:sz w:val="24"/>
          <w:szCs w:val="24"/>
        </w:rPr>
        <w:t>, možno zaradiť (</w:t>
      </w:r>
      <w:r w:rsidRPr="006873EE">
        <w:rPr>
          <w:rFonts w:ascii="Times New Roman" w:hAnsi="Times New Roman" w:cs="Times New Roman"/>
          <w:sz w:val="24"/>
          <w:szCs w:val="24"/>
          <w:u w:val="single"/>
        </w:rPr>
        <w:t>podľa rozhodnutia účtovnej jednotky - prijímateľa</w:t>
      </w:r>
      <w:r w:rsidRPr="006873EE">
        <w:rPr>
          <w:rFonts w:ascii="Times New Roman" w:hAnsi="Times New Roman" w:cs="Times New Roman"/>
          <w:sz w:val="24"/>
          <w:szCs w:val="24"/>
        </w:rPr>
        <w:t>) do</w:t>
      </w:r>
      <w:r w:rsidR="0054601F">
        <w:rPr>
          <w:rFonts w:ascii="Times New Roman" w:hAnsi="Times New Roman" w:cs="Times New Roman"/>
          <w:sz w:val="24"/>
          <w:szCs w:val="24"/>
        </w:rPr>
        <w:t> </w:t>
      </w:r>
      <w:r w:rsidRPr="006873EE">
        <w:rPr>
          <w:rFonts w:ascii="Times New Roman" w:hAnsi="Times New Roman" w:cs="Times New Roman"/>
          <w:sz w:val="24"/>
          <w:szCs w:val="24"/>
        </w:rPr>
        <w:t>dlhodobého hmotného majetku, ak prevádzkovo-technické funkcie</w:t>
      </w:r>
      <w:r w:rsidR="00992EAC" w:rsidRPr="006873EE">
        <w:rPr>
          <w:rFonts w:ascii="Times New Roman" w:hAnsi="Times New Roman" w:cs="Times New Roman"/>
          <w:sz w:val="24"/>
          <w:szCs w:val="24"/>
        </w:rPr>
        <w:t xml:space="preserve"> (doba použiteľnosti)</w:t>
      </w:r>
      <w:r w:rsidRPr="006873EE">
        <w:rPr>
          <w:rFonts w:ascii="Times New Roman" w:hAnsi="Times New Roman" w:cs="Times New Roman"/>
          <w:sz w:val="24"/>
          <w:szCs w:val="24"/>
        </w:rPr>
        <w:t xml:space="preserve"> sú</w:t>
      </w:r>
      <w:r w:rsidR="0054601F">
        <w:rPr>
          <w:rFonts w:ascii="Times New Roman" w:hAnsi="Times New Roman" w:cs="Times New Roman"/>
          <w:sz w:val="24"/>
          <w:szCs w:val="24"/>
        </w:rPr>
        <w:t> </w:t>
      </w:r>
      <w:r w:rsidRPr="006873EE">
        <w:rPr>
          <w:rFonts w:ascii="Times New Roman" w:hAnsi="Times New Roman" w:cs="Times New Roman"/>
          <w:sz w:val="24"/>
          <w:szCs w:val="24"/>
        </w:rPr>
        <w:t xml:space="preserve">dlhšie ako </w:t>
      </w:r>
      <w:r w:rsidR="0054601F" w:rsidRPr="0054601F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54601F">
        <w:rPr>
          <w:rFonts w:ascii="Times New Roman" w:hAnsi="Times New Roman" w:cs="Times New Roman"/>
          <w:b/>
          <w:sz w:val="24"/>
          <w:szCs w:val="24"/>
        </w:rPr>
        <w:t>rok</w:t>
      </w:r>
      <w:r w:rsidRPr="006873EE">
        <w:rPr>
          <w:rFonts w:ascii="Times New Roman" w:hAnsi="Times New Roman" w:cs="Times New Roman"/>
          <w:sz w:val="24"/>
          <w:szCs w:val="24"/>
        </w:rPr>
        <w:t>.</w:t>
      </w:r>
    </w:p>
    <w:p w14:paraId="36DBCD2C" w14:textId="37E2CE6C" w:rsidR="007A0506" w:rsidRPr="006873EE" w:rsidRDefault="007A0506" w:rsidP="00C2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873EE">
        <w:rPr>
          <w:rFonts w:ascii="Times New Roman" w:hAnsi="Times New Roman" w:cs="Times New Roman"/>
          <w:sz w:val="24"/>
          <w:szCs w:val="24"/>
        </w:rPr>
        <w:t xml:space="preserve">Hmotný majetok, ktorého ocenenie sa rovná sume </w:t>
      </w:r>
      <w:r w:rsidR="00A17153">
        <w:rPr>
          <w:rFonts w:ascii="Times New Roman" w:hAnsi="Times New Roman" w:cs="Times New Roman"/>
          <w:sz w:val="24"/>
          <w:szCs w:val="24"/>
        </w:rPr>
        <w:t xml:space="preserve">1 </w:t>
      </w:r>
      <w:r w:rsidR="001C470D" w:rsidRPr="006873EE">
        <w:rPr>
          <w:rFonts w:ascii="Times New Roman" w:hAnsi="Times New Roman" w:cs="Times New Roman"/>
          <w:sz w:val="24"/>
          <w:szCs w:val="24"/>
        </w:rPr>
        <w:t>700 EUR</w:t>
      </w:r>
      <w:r w:rsidR="003B331F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9"/>
      </w:r>
      <w:r w:rsidRPr="006873EE">
        <w:rPr>
          <w:rFonts w:ascii="Times New Roman" w:hAnsi="Times New Roman" w:cs="Times New Roman"/>
          <w:sz w:val="24"/>
          <w:szCs w:val="24"/>
        </w:rPr>
        <w:t xml:space="preserve"> alebo je nižšie, s dobou použiteľnosti dlhšou ako </w:t>
      </w:r>
      <w:r w:rsidR="00A17153">
        <w:rPr>
          <w:rFonts w:ascii="Times New Roman" w:hAnsi="Times New Roman" w:cs="Times New Roman"/>
          <w:sz w:val="24"/>
          <w:szCs w:val="24"/>
        </w:rPr>
        <w:t>1</w:t>
      </w:r>
      <w:r w:rsidRPr="006873EE">
        <w:rPr>
          <w:rFonts w:ascii="Times New Roman" w:hAnsi="Times New Roman" w:cs="Times New Roman"/>
          <w:sz w:val="24"/>
          <w:szCs w:val="24"/>
        </w:rPr>
        <w:t xml:space="preserve"> rok, ktorý nebol zaradený do dlhodobého hmotného majetku, sa vykazuje v triede oprávnených výdavkov </w:t>
      </w:r>
      <w:r w:rsidRPr="006873EE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11 </w:t>
      </w:r>
      <w:r w:rsidR="00910319" w:rsidRPr="006873EE">
        <w:rPr>
          <w:rFonts w:ascii="Times New Roman" w:hAnsi="Times New Roman" w:cs="Times New Roman"/>
          <w:sz w:val="24"/>
          <w:szCs w:val="24"/>
          <w:bdr w:val="single" w:sz="4" w:space="0" w:color="auto"/>
        </w:rPr>
        <w:t>-</w:t>
      </w:r>
      <w:r w:rsidRPr="006873EE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 Zásoby</w:t>
      </w:r>
      <w:r w:rsidRPr="006873EE">
        <w:rPr>
          <w:rFonts w:ascii="Times New Roman" w:hAnsi="Times New Roman" w:cs="Times New Roman"/>
          <w:sz w:val="24"/>
          <w:szCs w:val="24"/>
        </w:rPr>
        <w:t>.</w:t>
      </w:r>
    </w:p>
    <w:p w14:paraId="1C37FD22" w14:textId="77777777" w:rsidR="00B2048C" w:rsidRPr="00E62AD9" w:rsidRDefault="00B2048C" w:rsidP="00C23AA2">
      <w:pPr>
        <w:spacing w:before="240" w:after="6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Trieda oprávnených výdavkov </w:t>
      </w:r>
      <w:r w:rsidRPr="00E62AD9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02</w:t>
      </w:r>
      <w:r w:rsidRPr="00E62AD9">
        <w:rPr>
          <w:rFonts w:ascii="Times New Roman" w:hAnsi="Times New Roman" w:cs="Times New Roman"/>
          <w:sz w:val="24"/>
          <w:szCs w:val="24"/>
        </w:rPr>
        <w:t xml:space="preserve"> sa člení na nasledovné skupiny oprávnených výdavkov:</w:t>
      </w:r>
    </w:p>
    <w:p w14:paraId="2AF6C9BC" w14:textId="77777777" w:rsidR="00B2048C" w:rsidRPr="00E62AD9" w:rsidRDefault="00B2048C" w:rsidP="00A17153">
      <w:pPr>
        <w:pStyle w:val="Odsekzoznamu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sz w:val="24"/>
          <w:szCs w:val="24"/>
        </w:rPr>
        <w:t>021 - Stavby</w:t>
      </w:r>
    </w:p>
    <w:p w14:paraId="58A5F69B" w14:textId="77777777" w:rsidR="00B2048C" w:rsidRPr="00E62AD9" w:rsidRDefault="00B2048C" w:rsidP="00A17153">
      <w:pPr>
        <w:pStyle w:val="Odsekzoznamu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sz w:val="24"/>
          <w:szCs w:val="24"/>
        </w:rPr>
        <w:t>022 - Samostatné hnuteľné veci a súbory hnuteľných vecí</w:t>
      </w:r>
    </w:p>
    <w:p w14:paraId="71F272D2" w14:textId="77777777" w:rsidR="00B2048C" w:rsidRPr="00E62AD9" w:rsidRDefault="00B2048C" w:rsidP="00A17153">
      <w:pPr>
        <w:pStyle w:val="Odsekzoznamu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sz w:val="24"/>
          <w:szCs w:val="24"/>
        </w:rPr>
        <w:t>023 - Dopravné prostriedky</w:t>
      </w:r>
    </w:p>
    <w:p w14:paraId="1449F3CE" w14:textId="77777777" w:rsidR="00B2048C" w:rsidRPr="00E62AD9" w:rsidRDefault="00B2048C" w:rsidP="00A17153">
      <w:pPr>
        <w:pStyle w:val="Odsekzoznamu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sz w:val="24"/>
          <w:szCs w:val="24"/>
        </w:rPr>
        <w:t>029 - Ostatný dlhodobý hmotný majetok</w:t>
      </w:r>
    </w:p>
    <w:p w14:paraId="44E1A5CE" w14:textId="77777777" w:rsidR="007A0506" w:rsidRPr="00E62AD9" w:rsidRDefault="007A0506" w:rsidP="00F101C7">
      <w:pPr>
        <w:spacing w:before="240" w:after="6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021 </w:t>
      </w:r>
      <w:r w:rsidR="00B2048C"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>-</w:t>
      </w: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Stavby</w:t>
      </w:r>
      <w:r w:rsidR="00B2048C"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 w:rsidR="00B2048C" w:rsidRPr="00E62AD9">
        <w:rPr>
          <w:rFonts w:ascii="Times New Roman" w:hAnsi="Times New Roman" w:cs="Times New Roman"/>
          <w:sz w:val="24"/>
          <w:szCs w:val="24"/>
        </w:rPr>
        <w:t>- do tejto skupiny oprávnených výdavkov sa zaraďujú najmä nasledovné typy oprávnených výdavkov:</w:t>
      </w:r>
    </w:p>
    <w:p w14:paraId="1FA29E96" w14:textId="77777777" w:rsidR="004F1834" w:rsidRPr="00A17153" w:rsidRDefault="004F1834" w:rsidP="001A3873">
      <w:pPr>
        <w:pStyle w:val="Odsekzoznamu"/>
        <w:numPr>
          <w:ilvl w:val="0"/>
          <w:numId w:val="3"/>
        </w:numPr>
        <w:spacing w:before="60" w:after="6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7153">
        <w:rPr>
          <w:rFonts w:ascii="Times New Roman" w:hAnsi="Times New Roman" w:cs="Times New Roman"/>
          <w:sz w:val="24"/>
          <w:szCs w:val="24"/>
        </w:rPr>
        <w:t>stavebné práce: realizácia nových stavieb, rekonštrukcia a modernizácia stavieb, prístavby, nadstavby, stavebné úpravy (stavebné objekty, prevádzkové súbory, zriadenie staveniska) podľa špecifikácie;</w:t>
      </w:r>
    </w:p>
    <w:p w14:paraId="7C2E46E2" w14:textId="1CC5DE5F" w:rsidR="00730AD8" w:rsidRPr="00045611" w:rsidRDefault="00730AD8" w:rsidP="001A3873">
      <w:pPr>
        <w:pStyle w:val="Odsekzoznamu"/>
        <w:numPr>
          <w:ilvl w:val="0"/>
          <w:numId w:val="3"/>
        </w:numPr>
        <w:spacing w:before="60" w:after="6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045611">
        <w:rPr>
          <w:rFonts w:ascii="Times New Roman" w:hAnsi="Times New Roman" w:cs="Times New Roman"/>
          <w:sz w:val="24"/>
          <w:szCs w:val="24"/>
        </w:rPr>
        <w:t>prípravná a projektová dokumentácia:</w:t>
      </w:r>
      <w:r w:rsidR="00C12E1A">
        <w:rPr>
          <w:rFonts w:ascii="Times New Roman" w:hAnsi="Times New Roman" w:cs="Times New Roman"/>
          <w:sz w:val="24"/>
          <w:szCs w:val="24"/>
        </w:rPr>
        <w:t xml:space="preserve"> </w:t>
      </w:r>
      <w:r w:rsidR="00C12E1A" w:rsidRPr="00045611">
        <w:rPr>
          <w:rFonts w:ascii="Times New Roman" w:hAnsi="Times New Roman" w:cs="Times New Roman"/>
          <w:sz w:val="24"/>
          <w:szCs w:val="24"/>
        </w:rPr>
        <w:t xml:space="preserve">vypracovanie projektovej dokumentácie vrátane zmien, variantných riešení a doplnkov (pre územné rozhodnutie, stavebné povolenie, realizačná dokumentácia, dokumentácia skutočného vyhotovenia stavby, </w:t>
      </w:r>
      <w:proofErr w:type="spellStart"/>
      <w:r w:rsidR="00C12E1A" w:rsidRPr="00045611">
        <w:rPr>
          <w:rFonts w:ascii="Times New Roman" w:hAnsi="Times New Roman" w:cs="Times New Roman"/>
          <w:sz w:val="24"/>
          <w:szCs w:val="24"/>
        </w:rPr>
        <w:t>porealizačné</w:t>
      </w:r>
      <w:proofErr w:type="spellEnd"/>
      <w:r w:rsidR="00C12E1A" w:rsidRPr="00045611">
        <w:rPr>
          <w:rFonts w:ascii="Times New Roman" w:hAnsi="Times New Roman" w:cs="Times New Roman"/>
          <w:sz w:val="24"/>
          <w:szCs w:val="24"/>
        </w:rPr>
        <w:t xml:space="preserve"> geodetické zameranie)</w:t>
      </w:r>
      <w:r w:rsidRPr="00045611">
        <w:rPr>
          <w:rFonts w:ascii="Times New Roman" w:hAnsi="Times New Roman" w:cs="Times New Roman"/>
          <w:sz w:val="24"/>
          <w:szCs w:val="24"/>
        </w:rPr>
        <w:t xml:space="preserve">; prieskumné práce (geologický prieskum, </w:t>
      </w:r>
      <w:proofErr w:type="spellStart"/>
      <w:r w:rsidRPr="00045611">
        <w:rPr>
          <w:rFonts w:ascii="Times New Roman" w:hAnsi="Times New Roman" w:cs="Times New Roman"/>
          <w:sz w:val="24"/>
          <w:szCs w:val="24"/>
        </w:rPr>
        <w:t>hydrotechnické</w:t>
      </w:r>
      <w:proofErr w:type="spellEnd"/>
      <w:r w:rsidRPr="00045611">
        <w:rPr>
          <w:rFonts w:ascii="Times New Roman" w:hAnsi="Times New Roman" w:cs="Times New Roman"/>
          <w:sz w:val="24"/>
          <w:szCs w:val="24"/>
        </w:rPr>
        <w:t xml:space="preserve"> posúdenie) potrebné na spracovanie projektu; zameriavacie práce (</w:t>
      </w:r>
      <w:r w:rsidR="00C12E1A">
        <w:rPr>
          <w:rFonts w:ascii="Times New Roman" w:hAnsi="Times New Roman" w:cs="Times New Roman"/>
          <w:sz w:val="24"/>
          <w:szCs w:val="24"/>
        </w:rPr>
        <w:t>vytýčenie stavby, zameranie súčasného stavu stavby a iné</w:t>
      </w:r>
      <w:r w:rsidRPr="00045611">
        <w:rPr>
          <w:rFonts w:ascii="Times New Roman" w:hAnsi="Times New Roman" w:cs="Times New Roman"/>
          <w:sz w:val="24"/>
          <w:szCs w:val="24"/>
        </w:rPr>
        <w:t>); manipulačné a prevádzkové poriadky; plán organizácie výstavby vrátane projektu dopravného značenia;</w:t>
      </w:r>
    </w:p>
    <w:p w14:paraId="166255F9" w14:textId="317EE000" w:rsidR="00F22463" w:rsidRPr="004B3B36" w:rsidRDefault="00730AD8" w:rsidP="001A3873">
      <w:pPr>
        <w:pStyle w:val="Odsekzoznamu"/>
        <w:numPr>
          <w:ilvl w:val="0"/>
          <w:numId w:val="3"/>
        </w:numPr>
        <w:spacing w:before="60" w:after="6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535D77">
        <w:rPr>
          <w:rFonts w:ascii="Times New Roman" w:hAnsi="Times New Roman" w:cs="Times New Roman"/>
          <w:sz w:val="24"/>
          <w:szCs w:val="24"/>
        </w:rPr>
        <w:t xml:space="preserve">stavebný dozor do </w:t>
      </w:r>
      <w:r w:rsidRPr="00C821AD">
        <w:rPr>
          <w:rFonts w:ascii="Times New Roman" w:hAnsi="Times New Roman" w:cs="Times New Roman"/>
          <w:sz w:val="24"/>
          <w:szCs w:val="24"/>
        </w:rPr>
        <w:t xml:space="preserve">výšky </w:t>
      </w:r>
      <w:r w:rsidR="00544F9C" w:rsidRPr="00C821AD">
        <w:rPr>
          <w:rFonts w:ascii="Times New Roman" w:hAnsi="Times New Roman"/>
          <w:sz w:val="24"/>
          <w:szCs w:val="24"/>
        </w:rPr>
        <w:t>0,</w:t>
      </w:r>
      <w:r w:rsidR="00C821AD" w:rsidRPr="00C821AD">
        <w:rPr>
          <w:rFonts w:ascii="Times New Roman" w:hAnsi="Times New Roman"/>
          <w:sz w:val="24"/>
          <w:szCs w:val="24"/>
        </w:rPr>
        <w:t>7</w:t>
      </w:r>
      <w:r w:rsidR="00D40113" w:rsidRPr="00C821AD">
        <w:rPr>
          <w:rFonts w:ascii="Times New Roman" w:hAnsi="Times New Roman"/>
          <w:sz w:val="24"/>
          <w:szCs w:val="24"/>
        </w:rPr>
        <w:t>0</w:t>
      </w:r>
      <w:r w:rsidR="00544F9C" w:rsidRPr="00C821AD">
        <w:rPr>
          <w:rFonts w:ascii="Times New Roman" w:hAnsi="Times New Roman"/>
          <w:sz w:val="24"/>
          <w:szCs w:val="24"/>
        </w:rPr>
        <w:t xml:space="preserve"> - </w:t>
      </w:r>
      <w:r w:rsidR="00C821AD" w:rsidRPr="00C821AD">
        <w:rPr>
          <w:rFonts w:ascii="Times New Roman" w:hAnsi="Times New Roman"/>
          <w:sz w:val="24"/>
          <w:szCs w:val="24"/>
        </w:rPr>
        <w:t>1</w:t>
      </w:r>
      <w:r w:rsidR="00544F9C" w:rsidRPr="00C821AD">
        <w:rPr>
          <w:rFonts w:ascii="Times New Roman" w:hAnsi="Times New Roman"/>
          <w:sz w:val="24"/>
          <w:szCs w:val="24"/>
        </w:rPr>
        <w:t>,</w:t>
      </w:r>
      <w:r w:rsidR="00C821AD" w:rsidRPr="00C821AD">
        <w:rPr>
          <w:rFonts w:ascii="Times New Roman" w:hAnsi="Times New Roman"/>
          <w:sz w:val="24"/>
          <w:szCs w:val="24"/>
        </w:rPr>
        <w:t>5</w:t>
      </w:r>
      <w:r w:rsidR="00D40113" w:rsidRPr="00C821AD">
        <w:rPr>
          <w:rFonts w:ascii="Times New Roman" w:hAnsi="Times New Roman"/>
          <w:sz w:val="24"/>
          <w:szCs w:val="24"/>
        </w:rPr>
        <w:t>0</w:t>
      </w:r>
      <w:r w:rsidRPr="00C821AD">
        <w:rPr>
          <w:rFonts w:ascii="Times New Roman" w:hAnsi="Times New Roman" w:cs="Times New Roman"/>
          <w:sz w:val="24"/>
          <w:szCs w:val="24"/>
        </w:rPr>
        <w:t xml:space="preserve"> % </w:t>
      </w:r>
      <w:r w:rsidR="00E641C7" w:rsidRPr="00C821AD">
        <w:rPr>
          <w:rFonts w:ascii="Times New Roman" w:hAnsi="Times New Roman" w:cs="Times New Roman"/>
          <w:sz w:val="24"/>
          <w:szCs w:val="24"/>
        </w:rPr>
        <w:t>celkových</w:t>
      </w:r>
      <w:r w:rsidR="00E641C7" w:rsidRPr="004B3B36">
        <w:rPr>
          <w:rFonts w:ascii="Times New Roman" w:hAnsi="Times New Roman" w:cs="Times New Roman"/>
          <w:sz w:val="24"/>
          <w:szCs w:val="24"/>
        </w:rPr>
        <w:t xml:space="preserve"> oprávnených výdavkov na stavebné práce</w:t>
      </w:r>
      <w:r w:rsidR="00C92949" w:rsidRPr="004B3B36">
        <w:rPr>
          <w:rFonts w:ascii="Times New Roman" w:hAnsi="Times New Roman" w:cs="Times New Roman"/>
          <w:sz w:val="24"/>
          <w:szCs w:val="24"/>
        </w:rPr>
        <w:t>;</w:t>
      </w:r>
    </w:p>
    <w:p w14:paraId="5588ED53" w14:textId="0D9D31DF" w:rsidR="00730AD8" w:rsidRDefault="001754D6" w:rsidP="001A3873">
      <w:pPr>
        <w:pStyle w:val="Odsekzoznamu"/>
        <w:numPr>
          <w:ilvl w:val="0"/>
          <w:numId w:val="3"/>
        </w:numPr>
        <w:spacing w:before="60" w:after="6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4B3B36">
        <w:rPr>
          <w:rFonts w:ascii="Times New Roman" w:hAnsi="Times New Roman"/>
          <w:sz w:val="24"/>
          <w:szCs w:val="24"/>
        </w:rPr>
        <w:t xml:space="preserve">odborný </w:t>
      </w:r>
      <w:r w:rsidR="00065034" w:rsidRPr="004B3B36">
        <w:rPr>
          <w:rFonts w:ascii="Times New Roman" w:hAnsi="Times New Roman"/>
          <w:sz w:val="24"/>
          <w:szCs w:val="24"/>
        </w:rPr>
        <w:t xml:space="preserve">autorský </w:t>
      </w:r>
      <w:r w:rsidRPr="004B3B36">
        <w:rPr>
          <w:rFonts w:ascii="Times New Roman" w:hAnsi="Times New Roman"/>
          <w:sz w:val="24"/>
          <w:szCs w:val="24"/>
        </w:rPr>
        <w:t>dohľad</w:t>
      </w:r>
      <w:r w:rsidR="001A3873">
        <w:rPr>
          <w:rFonts w:ascii="Times New Roman" w:hAnsi="Times New Roman" w:cs="Times New Roman"/>
          <w:sz w:val="24"/>
          <w:szCs w:val="24"/>
        </w:rPr>
        <w:t>(súčasťou projektovej dokumentácie)</w:t>
      </w:r>
      <w:r w:rsidR="00F0212F" w:rsidRPr="00535D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F0772E" w14:textId="4618CE51" w:rsidR="00A30253" w:rsidRPr="004B3B36" w:rsidRDefault="00A30253" w:rsidP="001A3873">
      <w:pPr>
        <w:pStyle w:val="Odsekzoznamu"/>
        <w:numPr>
          <w:ilvl w:val="0"/>
          <w:numId w:val="3"/>
        </w:numPr>
        <w:spacing w:before="60" w:after="6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energetický certifikát</w:t>
      </w:r>
    </w:p>
    <w:p w14:paraId="47741348" w14:textId="77777777" w:rsidR="007A0506" w:rsidRPr="00E62AD9" w:rsidRDefault="007A0506" w:rsidP="001A3873">
      <w:pPr>
        <w:spacing w:before="240" w:after="6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>022 - Samostatné hnuteľné veci a súbory hnuteľných vecí</w:t>
      </w:r>
      <w:r w:rsidR="00B2048C" w:rsidRPr="00E62AD9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B2048C" w:rsidRPr="00E62AD9">
        <w:rPr>
          <w:rFonts w:ascii="Times New Roman" w:hAnsi="Times New Roman" w:cs="Times New Roman"/>
          <w:sz w:val="24"/>
          <w:szCs w:val="24"/>
        </w:rPr>
        <w:t>- do tejto skupiny oprávnených výdavkov sa zaraďujú najmä nasledovné typy oprávnených výdavkov:</w:t>
      </w:r>
    </w:p>
    <w:p w14:paraId="4B1482FB" w14:textId="2D872479" w:rsidR="000D7399" w:rsidRPr="00D40113" w:rsidRDefault="000D7399" w:rsidP="00D40113">
      <w:pPr>
        <w:pStyle w:val="Odsekzoznamu"/>
        <w:numPr>
          <w:ilvl w:val="0"/>
          <w:numId w:val="19"/>
        </w:numPr>
        <w:spacing w:before="60" w:after="6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40113">
        <w:rPr>
          <w:rFonts w:ascii="Times New Roman" w:hAnsi="Times New Roman" w:cs="Times New Roman"/>
          <w:sz w:val="24"/>
          <w:szCs w:val="24"/>
        </w:rPr>
        <w:t>nákup výpočtovej techniky, vrátane príslušenstva;</w:t>
      </w:r>
    </w:p>
    <w:p w14:paraId="6CF1A39C" w14:textId="51D7567C" w:rsidR="00B81E08" w:rsidRPr="00893A3E" w:rsidRDefault="000D7399" w:rsidP="00D40113">
      <w:pPr>
        <w:pStyle w:val="Odsekzoznamu"/>
        <w:numPr>
          <w:ilvl w:val="0"/>
          <w:numId w:val="3"/>
        </w:numPr>
        <w:spacing w:before="60" w:after="6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93A3E">
        <w:rPr>
          <w:rFonts w:ascii="Times New Roman" w:hAnsi="Times New Roman" w:cs="Times New Roman"/>
          <w:sz w:val="24"/>
          <w:szCs w:val="24"/>
        </w:rPr>
        <w:t>nákup prevádzkových</w:t>
      </w:r>
      <w:r w:rsidR="00A22765" w:rsidRPr="00893A3E">
        <w:rPr>
          <w:rFonts w:ascii="Times New Roman" w:hAnsi="Times New Roman" w:cs="Times New Roman"/>
          <w:sz w:val="24"/>
          <w:szCs w:val="24"/>
        </w:rPr>
        <w:t>/špeciálnych</w:t>
      </w:r>
      <w:r w:rsidRPr="00893A3E">
        <w:rPr>
          <w:rFonts w:ascii="Times New Roman" w:hAnsi="Times New Roman" w:cs="Times New Roman"/>
          <w:sz w:val="24"/>
          <w:szCs w:val="24"/>
        </w:rPr>
        <w:t xml:space="preserve"> strojov, prístrojov, zariadení, techniky a</w:t>
      </w:r>
      <w:r w:rsidR="004A5C50">
        <w:rPr>
          <w:rFonts w:ascii="Times New Roman" w:hAnsi="Times New Roman" w:cs="Times New Roman"/>
          <w:sz w:val="24"/>
          <w:szCs w:val="24"/>
        </w:rPr>
        <w:t> </w:t>
      </w:r>
      <w:r w:rsidRPr="00893A3E">
        <w:rPr>
          <w:rFonts w:ascii="Times New Roman" w:hAnsi="Times New Roman" w:cs="Times New Roman"/>
          <w:sz w:val="24"/>
          <w:szCs w:val="24"/>
        </w:rPr>
        <w:t>náradia</w:t>
      </w:r>
      <w:r w:rsidR="004A5C50">
        <w:rPr>
          <w:rFonts w:ascii="Times New Roman" w:hAnsi="Times New Roman" w:cs="Times New Roman"/>
          <w:sz w:val="24"/>
          <w:szCs w:val="24"/>
        </w:rPr>
        <w:t xml:space="preserve">, </w:t>
      </w:r>
      <w:r w:rsidR="004A5C50" w:rsidRPr="004A5C50">
        <w:rPr>
          <w:rFonts w:ascii="Times New Roman" w:hAnsi="Times New Roman" w:cs="Times New Roman"/>
          <w:sz w:val="24"/>
          <w:szCs w:val="24"/>
        </w:rPr>
        <w:t>vrátane vybavenia</w:t>
      </w:r>
      <w:r w:rsidR="00B81E08" w:rsidRPr="00893A3E">
        <w:rPr>
          <w:rFonts w:ascii="Times New Roman" w:hAnsi="Times New Roman" w:cs="Times New Roman"/>
          <w:sz w:val="24"/>
          <w:szCs w:val="24"/>
        </w:rPr>
        <w:t xml:space="preserve"> (napr. </w:t>
      </w:r>
      <w:r w:rsidR="004A5C50" w:rsidRPr="004A5C50">
        <w:rPr>
          <w:rFonts w:ascii="Times New Roman" w:hAnsi="Times New Roman"/>
          <w:sz w:val="24"/>
        </w:rPr>
        <w:t>v </w:t>
      </w:r>
      <w:r w:rsidR="004A5C50" w:rsidRPr="004A5C50">
        <w:rPr>
          <w:rFonts w:ascii="Times New Roman" w:hAnsi="Times New Roman" w:cs="Times New Roman"/>
          <w:sz w:val="24"/>
          <w:szCs w:val="24"/>
        </w:rPr>
        <w:t>súvislosti s mimoriadnymi udalosťami</w:t>
      </w:r>
      <w:r w:rsidR="004A5C50">
        <w:rPr>
          <w:rFonts w:ascii="Times New Roman" w:hAnsi="Times New Roman" w:cs="Times New Roman"/>
          <w:sz w:val="24"/>
          <w:szCs w:val="24"/>
        </w:rPr>
        <w:t>,</w:t>
      </w:r>
      <w:r w:rsidR="004A5C50" w:rsidRPr="00893A3E">
        <w:rPr>
          <w:rFonts w:ascii="Times New Roman" w:hAnsi="Times New Roman" w:cs="Times New Roman"/>
          <w:sz w:val="24"/>
          <w:szCs w:val="24"/>
        </w:rPr>
        <w:t xml:space="preserve"> </w:t>
      </w:r>
      <w:r w:rsidR="00B81E08" w:rsidRPr="00893A3E">
        <w:rPr>
          <w:rFonts w:ascii="Times New Roman" w:hAnsi="Times New Roman" w:cs="Times New Roman"/>
          <w:sz w:val="24"/>
          <w:szCs w:val="24"/>
        </w:rPr>
        <w:t xml:space="preserve">pre laboratóriá, </w:t>
      </w:r>
      <w:r w:rsidR="00F90DD5" w:rsidRPr="00893A3E">
        <w:rPr>
          <w:rFonts w:ascii="Times New Roman" w:hAnsi="Times New Roman" w:cs="Times New Roman"/>
          <w:sz w:val="24"/>
          <w:szCs w:val="24"/>
        </w:rPr>
        <w:t>meracie a monitorovacie technické prostriedky/zariadenia</w:t>
      </w:r>
      <w:r w:rsidR="00F90DD5">
        <w:rPr>
          <w:rFonts w:ascii="Times New Roman" w:hAnsi="Times New Roman" w:cs="Times New Roman"/>
          <w:sz w:val="24"/>
          <w:szCs w:val="24"/>
        </w:rPr>
        <w:t>,</w:t>
      </w:r>
      <w:r w:rsidR="00F90DD5" w:rsidRPr="00893A3E">
        <w:rPr>
          <w:rFonts w:ascii="Times New Roman" w:hAnsi="Times New Roman" w:cs="Times New Roman"/>
          <w:sz w:val="24"/>
          <w:szCs w:val="24"/>
        </w:rPr>
        <w:t xml:space="preserve"> </w:t>
      </w:r>
      <w:r w:rsidR="000B22A3">
        <w:rPr>
          <w:rFonts w:ascii="Times New Roman" w:hAnsi="Times New Roman" w:cs="Times New Roman"/>
          <w:sz w:val="24"/>
          <w:szCs w:val="24"/>
        </w:rPr>
        <w:t xml:space="preserve">zdravotnícke stroje, prístroje a zariadenia, </w:t>
      </w:r>
      <w:r w:rsidR="00B81E08" w:rsidRPr="00893A3E">
        <w:rPr>
          <w:rFonts w:ascii="Times New Roman" w:hAnsi="Times New Roman" w:cs="Times New Roman"/>
          <w:sz w:val="24"/>
          <w:szCs w:val="24"/>
        </w:rPr>
        <w:t>odpadové nádoby - kontajnery</w:t>
      </w:r>
      <w:r w:rsidRPr="00893A3E">
        <w:rPr>
          <w:rFonts w:ascii="Times New Roman" w:hAnsi="Times New Roman" w:cs="Times New Roman"/>
          <w:sz w:val="24"/>
          <w:szCs w:val="24"/>
        </w:rPr>
        <w:t xml:space="preserve"> vrátane </w:t>
      </w:r>
      <w:r w:rsidR="00B81E08" w:rsidRPr="00893A3E">
        <w:rPr>
          <w:rFonts w:ascii="Times New Roman" w:hAnsi="Times New Roman" w:cs="Times New Roman"/>
          <w:sz w:val="24"/>
          <w:szCs w:val="24"/>
        </w:rPr>
        <w:t xml:space="preserve">prvého </w:t>
      </w:r>
      <w:r w:rsidRPr="00893A3E">
        <w:rPr>
          <w:rFonts w:ascii="Times New Roman" w:hAnsi="Times New Roman" w:cs="Times New Roman"/>
          <w:sz w:val="24"/>
          <w:szCs w:val="24"/>
        </w:rPr>
        <w:t>zaškolenia obsluhy, ak</w:t>
      </w:r>
      <w:r w:rsidR="00F41D49">
        <w:rPr>
          <w:rFonts w:ascii="Times New Roman" w:hAnsi="Times New Roman" w:cs="Times New Roman"/>
          <w:sz w:val="24"/>
          <w:szCs w:val="24"/>
        </w:rPr>
        <w:t> </w:t>
      </w:r>
      <w:r w:rsidRPr="00893A3E">
        <w:rPr>
          <w:rFonts w:ascii="Times New Roman" w:hAnsi="Times New Roman" w:cs="Times New Roman"/>
          <w:sz w:val="24"/>
          <w:szCs w:val="24"/>
        </w:rPr>
        <w:t>verejné obstarávanie tovarov (technologického a strojného zariadenia) je samostatne mimo stavebných prác;</w:t>
      </w:r>
    </w:p>
    <w:p w14:paraId="0D1E7C01" w14:textId="0EDED14B" w:rsidR="00335B47" w:rsidRPr="00893A3E" w:rsidRDefault="00B81E08" w:rsidP="00156D55">
      <w:pPr>
        <w:pStyle w:val="Odsekzoznamu"/>
        <w:numPr>
          <w:ilvl w:val="0"/>
          <w:numId w:val="3"/>
        </w:numPr>
        <w:spacing w:before="60" w:after="6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93A3E">
        <w:rPr>
          <w:rFonts w:ascii="Times New Roman" w:hAnsi="Times New Roman" w:cs="Times New Roman"/>
          <w:sz w:val="24"/>
          <w:szCs w:val="24"/>
        </w:rPr>
        <w:t>nákup</w:t>
      </w:r>
      <w:r w:rsidR="00335B47" w:rsidRPr="00893A3E">
        <w:rPr>
          <w:rFonts w:ascii="Times New Roman" w:hAnsi="Times New Roman" w:cs="Times New Roman"/>
          <w:sz w:val="24"/>
          <w:szCs w:val="24"/>
        </w:rPr>
        <w:t xml:space="preserve"> technológií alebo častí technológií tvoriacich navzájom funkčný celok (napr.</w:t>
      </w:r>
      <w:r w:rsidR="00156D55">
        <w:rPr>
          <w:rFonts w:ascii="Times New Roman" w:hAnsi="Times New Roman" w:cs="Times New Roman"/>
          <w:sz w:val="24"/>
          <w:szCs w:val="24"/>
        </w:rPr>
        <w:t> </w:t>
      </w:r>
      <w:r w:rsidR="00335B47" w:rsidRPr="00893A3E">
        <w:rPr>
          <w:rFonts w:ascii="Times New Roman" w:hAnsi="Times New Roman" w:cs="Times New Roman"/>
          <w:sz w:val="24"/>
          <w:szCs w:val="24"/>
        </w:rPr>
        <w:t>linka</w:t>
      </w:r>
      <w:r w:rsidR="00156D55">
        <w:rPr>
          <w:rFonts w:ascii="Times New Roman" w:hAnsi="Times New Roman" w:cs="Times New Roman"/>
          <w:sz w:val="24"/>
          <w:szCs w:val="24"/>
        </w:rPr>
        <w:t xml:space="preserve"> </w:t>
      </w:r>
      <w:r w:rsidR="00335B47" w:rsidRPr="00893A3E">
        <w:rPr>
          <w:rFonts w:ascii="Times New Roman" w:hAnsi="Times New Roman" w:cs="Times New Roman"/>
          <w:sz w:val="24"/>
          <w:szCs w:val="24"/>
        </w:rPr>
        <w:t>na recykláciu/zhodnocovanie odpadov, mobilná technológia recyklácie/zhodnocovania odpadov);</w:t>
      </w:r>
    </w:p>
    <w:p w14:paraId="2ACB2C4B" w14:textId="51B3D243" w:rsidR="00730AD8" w:rsidRPr="00707C19" w:rsidRDefault="000D7399" w:rsidP="00156D55">
      <w:pPr>
        <w:pStyle w:val="Odsekzoznamu"/>
        <w:numPr>
          <w:ilvl w:val="0"/>
          <w:numId w:val="3"/>
        </w:numPr>
        <w:spacing w:before="60" w:after="6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707C19">
        <w:rPr>
          <w:rFonts w:ascii="Times New Roman" w:hAnsi="Times New Roman" w:cs="Times New Roman"/>
          <w:sz w:val="24"/>
          <w:szCs w:val="24"/>
        </w:rPr>
        <w:t>modernizácia prevádzkových</w:t>
      </w:r>
      <w:r w:rsidR="00374B1F" w:rsidRPr="00707C19">
        <w:rPr>
          <w:rFonts w:ascii="Times New Roman" w:hAnsi="Times New Roman" w:cs="Times New Roman"/>
          <w:sz w:val="24"/>
          <w:szCs w:val="24"/>
        </w:rPr>
        <w:t>/špeciálnych</w:t>
      </w:r>
      <w:r w:rsidRPr="00707C19">
        <w:rPr>
          <w:rFonts w:ascii="Times New Roman" w:hAnsi="Times New Roman" w:cs="Times New Roman"/>
          <w:sz w:val="24"/>
          <w:szCs w:val="24"/>
        </w:rPr>
        <w:t xml:space="preserve"> strojov, prístrojov, zariadení, techniky a náradia </w:t>
      </w:r>
      <w:r w:rsidR="001D3CEF" w:rsidRPr="00707C19">
        <w:rPr>
          <w:rFonts w:ascii="Times New Roman" w:hAnsi="Times New Roman" w:cs="Times New Roman"/>
          <w:sz w:val="24"/>
          <w:szCs w:val="24"/>
        </w:rPr>
        <w:t>(</w:t>
      </w:r>
      <w:r w:rsidRPr="00707C19">
        <w:rPr>
          <w:rFonts w:ascii="Times New Roman" w:hAnsi="Times New Roman" w:cs="Times New Roman"/>
          <w:sz w:val="24"/>
          <w:szCs w:val="24"/>
        </w:rPr>
        <w:t>dodávka a montáž zari</w:t>
      </w:r>
      <w:r w:rsidR="00CB4FED" w:rsidRPr="00707C19">
        <w:rPr>
          <w:rFonts w:ascii="Times New Roman" w:hAnsi="Times New Roman" w:cs="Times New Roman"/>
          <w:sz w:val="24"/>
          <w:szCs w:val="24"/>
        </w:rPr>
        <w:t>adení vrátane prvého zaškolenia</w:t>
      </w:r>
      <w:r w:rsidR="001D3CEF" w:rsidRPr="00707C19">
        <w:rPr>
          <w:rFonts w:ascii="Times New Roman" w:hAnsi="Times New Roman" w:cs="Times New Roman"/>
          <w:sz w:val="24"/>
          <w:szCs w:val="24"/>
        </w:rPr>
        <w:t>)</w:t>
      </w:r>
      <w:r w:rsidR="00707C19" w:rsidRPr="00707C19">
        <w:rPr>
          <w:rFonts w:ascii="Times New Roman" w:hAnsi="Times New Roman" w:cs="Times New Roman"/>
          <w:sz w:val="24"/>
          <w:szCs w:val="24"/>
        </w:rPr>
        <w:t>.</w:t>
      </w:r>
    </w:p>
    <w:p w14:paraId="4F6F1170" w14:textId="77777777" w:rsidR="007A0506" w:rsidRPr="00E62AD9" w:rsidRDefault="007A0506" w:rsidP="00707C19">
      <w:pPr>
        <w:spacing w:before="120" w:after="6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>023 - Dopravné prostriedky</w:t>
      </w:r>
      <w:r w:rsidR="00B2048C" w:rsidRPr="00E62AD9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B2048C" w:rsidRPr="00E62AD9">
        <w:rPr>
          <w:rFonts w:ascii="Times New Roman" w:hAnsi="Times New Roman" w:cs="Times New Roman"/>
          <w:sz w:val="24"/>
          <w:szCs w:val="24"/>
        </w:rPr>
        <w:t>- do tejto skupiny oprávnených výdavkov sa zaraďujú najmä nasledovné typy oprávnených výdavkov:</w:t>
      </w:r>
    </w:p>
    <w:p w14:paraId="663EBFBC" w14:textId="12016329" w:rsidR="006F10A4" w:rsidRPr="00576968" w:rsidRDefault="00024EB7" w:rsidP="00576968">
      <w:pPr>
        <w:pStyle w:val="Odsekzoznamu"/>
        <w:numPr>
          <w:ilvl w:val="0"/>
          <w:numId w:val="3"/>
        </w:numPr>
        <w:spacing w:before="60" w:after="6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576968">
        <w:rPr>
          <w:rFonts w:ascii="Times New Roman" w:hAnsi="Times New Roman" w:cs="Times New Roman"/>
          <w:sz w:val="24"/>
          <w:szCs w:val="24"/>
        </w:rPr>
        <w:t>nákup</w:t>
      </w:r>
      <w:r w:rsidR="0060376F" w:rsidRPr="00576968">
        <w:rPr>
          <w:rFonts w:ascii="Times New Roman" w:hAnsi="Times New Roman" w:cs="Times New Roman"/>
          <w:sz w:val="24"/>
          <w:szCs w:val="24"/>
        </w:rPr>
        <w:t xml:space="preserve"> </w:t>
      </w:r>
      <w:r w:rsidR="007B7919" w:rsidRPr="00576968">
        <w:rPr>
          <w:rFonts w:ascii="Times New Roman" w:hAnsi="Times New Roman" w:cs="Times New Roman"/>
          <w:sz w:val="24"/>
          <w:szCs w:val="24"/>
        </w:rPr>
        <w:t>automobilov</w:t>
      </w:r>
      <w:r w:rsidR="00576968">
        <w:rPr>
          <w:rFonts w:ascii="Times New Roman" w:hAnsi="Times New Roman" w:cs="Times New Roman"/>
          <w:sz w:val="24"/>
          <w:szCs w:val="24"/>
        </w:rPr>
        <w:t xml:space="preserve"> </w:t>
      </w:r>
      <w:r w:rsidRPr="00576968">
        <w:rPr>
          <w:rFonts w:ascii="Times New Roman" w:hAnsi="Times New Roman" w:cs="Times New Roman"/>
          <w:sz w:val="24"/>
          <w:szCs w:val="24"/>
        </w:rPr>
        <w:t>bezprost</w:t>
      </w:r>
      <w:r w:rsidR="00CB4FED" w:rsidRPr="00576968">
        <w:rPr>
          <w:rFonts w:ascii="Times New Roman" w:hAnsi="Times New Roman" w:cs="Times New Roman"/>
          <w:sz w:val="24"/>
          <w:szCs w:val="24"/>
        </w:rPr>
        <w:t>redne súvisiacich s</w:t>
      </w:r>
      <w:r w:rsidR="009F5B7A" w:rsidRPr="00576968">
        <w:rPr>
          <w:rFonts w:ascii="Times New Roman" w:hAnsi="Times New Roman" w:cs="Times New Roman"/>
          <w:sz w:val="24"/>
          <w:szCs w:val="24"/>
        </w:rPr>
        <w:t xml:space="preserve"> cieľmi</w:t>
      </w:r>
      <w:r w:rsidR="00CB4FED" w:rsidRPr="00576968">
        <w:rPr>
          <w:rFonts w:ascii="Times New Roman" w:hAnsi="Times New Roman" w:cs="Times New Roman"/>
          <w:sz w:val="24"/>
          <w:szCs w:val="24"/>
        </w:rPr>
        <w:t> projekt</w:t>
      </w:r>
      <w:r w:rsidR="009F5B7A" w:rsidRPr="00576968">
        <w:rPr>
          <w:rFonts w:ascii="Times New Roman" w:hAnsi="Times New Roman" w:cs="Times New Roman"/>
          <w:sz w:val="24"/>
          <w:szCs w:val="24"/>
        </w:rPr>
        <w:t>u</w:t>
      </w:r>
      <w:r w:rsidR="006F10A4" w:rsidRPr="00576968">
        <w:rPr>
          <w:rFonts w:ascii="Times New Roman" w:hAnsi="Times New Roman" w:cs="Times New Roman"/>
          <w:sz w:val="24"/>
          <w:szCs w:val="24"/>
        </w:rPr>
        <w:t>;</w:t>
      </w:r>
    </w:p>
    <w:p w14:paraId="7810B65E" w14:textId="3B870E7C" w:rsidR="0008184B" w:rsidRPr="00E62AD9" w:rsidRDefault="007A0506" w:rsidP="00A05FA1">
      <w:pPr>
        <w:spacing w:before="240" w:after="6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>029 - Ostatný dlhodobý hmotný majetok</w:t>
      </w:r>
      <w:r w:rsidR="00B2048C" w:rsidRPr="00E62AD9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B2048C" w:rsidRPr="00E62AD9">
        <w:rPr>
          <w:rFonts w:ascii="Times New Roman" w:hAnsi="Times New Roman" w:cs="Times New Roman"/>
          <w:sz w:val="24"/>
          <w:szCs w:val="24"/>
        </w:rPr>
        <w:t>- do tejto skupiny oprávnených výdavkov sa</w:t>
      </w:r>
      <w:r w:rsidR="00034D42">
        <w:rPr>
          <w:rFonts w:ascii="Times New Roman" w:hAnsi="Times New Roman" w:cs="Times New Roman"/>
          <w:sz w:val="24"/>
          <w:szCs w:val="24"/>
        </w:rPr>
        <w:t> </w:t>
      </w:r>
      <w:r w:rsidR="00B2048C" w:rsidRPr="00E62AD9">
        <w:rPr>
          <w:rFonts w:ascii="Times New Roman" w:hAnsi="Times New Roman" w:cs="Times New Roman"/>
          <w:sz w:val="24"/>
          <w:szCs w:val="24"/>
        </w:rPr>
        <w:t xml:space="preserve">zaraďujú </w:t>
      </w:r>
      <w:r w:rsidR="00FE60CB">
        <w:rPr>
          <w:rFonts w:ascii="Times New Roman" w:hAnsi="Times New Roman" w:cs="Times New Roman"/>
          <w:sz w:val="24"/>
          <w:szCs w:val="24"/>
        </w:rPr>
        <w:t>v</w:t>
      </w:r>
      <w:r w:rsidR="0008184B" w:rsidRPr="00A37094">
        <w:rPr>
          <w:rFonts w:ascii="Times New Roman" w:hAnsi="Times New Roman"/>
          <w:sz w:val="24"/>
          <w:szCs w:val="24"/>
        </w:rPr>
        <w:t>ýdavky na dlhodobý hmotný majetok, ktorý svojím cha</w:t>
      </w:r>
      <w:r w:rsidR="0008184B">
        <w:rPr>
          <w:rFonts w:ascii="Times New Roman" w:hAnsi="Times New Roman"/>
          <w:sz w:val="24"/>
          <w:szCs w:val="24"/>
        </w:rPr>
        <w:t>rakterom  nepatrí do</w:t>
      </w:r>
      <w:r w:rsidR="00FE60CB">
        <w:rPr>
          <w:rFonts w:ascii="Times New Roman" w:hAnsi="Times New Roman"/>
          <w:sz w:val="24"/>
          <w:szCs w:val="24"/>
        </w:rPr>
        <w:t> </w:t>
      </w:r>
      <w:r w:rsidR="0008184B">
        <w:rPr>
          <w:rFonts w:ascii="Times New Roman" w:hAnsi="Times New Roman"/>
          <w:sz w:val="24"/>
          <w:szCs w:val="24"/>
        </w:rPr>
        <w:t>skupín 021,</w:t>
      </w:r>
      <w:r w:rsidR="0008184B" w:rsidRPr="00A37094">
        <w:rPr>
          <w:rFonts w:ascii="Times New Roman" w:hAnsi="Times New Roman"/>
          <w:sz w:val="24"/>
          <w:szCs w:val="24"/>
        </w:rPr>
        <w:t xml:space="preserve"> 022, </w:t>
      </w:r>
      <w:del w:id="2" w:author="metodika2 " w:date="2016-08-05T14:14:00Z">
        <w:r w:rsidR="0008184B" w:rsidRPr="00A37094" w:rsidDel="00E449B0">
          <w:rPr>
            <w:rFonts w:ascii="Times New Roman" w:hAnsi="Times New Roman"/>
            <w:sz w:val="24"/>
            <w:szCs w:val="24"/>
          </w:rPr>
          <w:delText>023 a</w:delText>
        </w:r>
        <w:r w:rsidR="0008184B" w:rsidDel="00E449B0">
          <w:rPr>
            <w:rFonts w:ascii="Times New Roman" w:hAnsi="Times New Roman"/>
            <w:sz w:val="24"/>
            <w:szCs w:val="24"/>
          </w:rPr>
          <w:delText> </w:delText>
        </w:r>
        <w:r w:rsidR="0008184B" w:rsidRPr="00A37094" w:rsidDel="00E449B0">
          <w:rPr>
            <w:rFonts w:ascii="Times New Roman" w:hAnsi="Times New Roman"/>
            <w:sz w:val="24"/>
            <w:szCs w:val="24"/>
          </w:rPr>
          <w:delText>027</w:delText>
        </w:r>
      </w:del>
      <w:r w:rsidR="0008184B">
        <w:rPr>
          <w:rFonts w:ascii="Times New Roman" w:hAnsi="Times New Roman"/>
          <w:sz w:val="24"/>
          <w:szCs w:val="24"/>
        </w:rPr>
        <w:t>,</w:t>
      </w:r>
      <w:r w:rsidR="0008184B" w:rsidRPr="00A37094">
        <w:rPr>
          <w:rFonts w:ascii="Times New Roman" w:hAnsi="Times New Roman"/>
          <w:sz w:val="24"/>
          <w:szCs w:val="24"/>
        </w:rPr>
        <w:t xml:space="preserve"> </w:t>
      </w:r>
      <w:r w:rsidR="0008184B">
        <w:rPr>
          <w:rFonts w:ascii="Times New Roman" w:hAnsi="Times New Roman"/>
          <w:sz w:val="24"/>
          <w:szCs w:val="24"/>
        </w:rPr>
        <w:t>a ktorého obstarávacia cena</w:t>
      </w:r>
      <w:r w:rsidR="0008184B" w:rsidRPr="00A37094">
        <w:rPr>
          <w:rFonts w:ascii="Times New Roman" w:hAnsi="Times New Roman"/>
          <w:sz w:val="24"/>
          <w:szCs w:val="24"/>
        </w:rPr>
        <w:t xml:space="preserve">/ocenenie je </w:t>
      </w:r>
      <w:r w:rsidR="0008184B" w:rsidRPr="00A340B7">
        <w:rPr>
          <w:rFonts w:ascii="Times New Roman" w:hAnsi="Times New Roman"/>
          <w:b/>
          <w:sz w:val="24"/>
          <w:szCs w:val="24"/>
        </w:rPr>
        <w:t>vyššia/vyššie ako 1</w:t>
      </w:r>
      <w:r w:rsidR="00482867">
        <w:rPr>
          <w:rFonts w:ascii="Times New Roman" w:hAnsi="Times New Roman"/>
          <w:b/>
          <w:sz w:val="24"/>
          <w:szCs w:val="24"/>
        </w:rPr>
        <w:t> </w:t>
      </w:r>
      <w:r w:rsidR="0008184B" w:rsidRPr="00A340B7">
        <w:rPr>
          <w:rFonts w:ascii="Times New Roman" w:hAnsi="Times New Roman"/>
          <w:b/>
          <w:sz w:val="24"/>
          <w:szCs w:val="24"/>
        </w:rPr>
        <w:t xml:space="preserve">700 </w:t>
      </w:r>
      <w:r w:rsidR="00D1520B">
        <w:rPr>
          <w:rFonts w:ascii="Times New Roman" w:hAnsi="Times New Roman"/>
          <w:b/>
          <w:sz w:val="24"/>
          <w:szCs w:val="24"/>
        </w:rPr>
        <w:t>EUR</w:t>
      </w:r>
      <w:r w:rsidR="0008184B" w:rsidRPr="00A37094">
        <w:rPr>
          <w:rFonts w:ascii="Times New Roman" w:hAnsi="Times New Roman"/>
          <w:sz w:val="24"/>
          <w:szCs w:val="24"/>
        </w:rPr>
        <w:t xml:space="preserve"> a doba použiteľnosti (prevádzkovo-technic</w:t>
      </w:r>
      <w:r w:rsidR="0008184B">
        <w:rPr>
          <w:rFonts w:ascii="Times New Roman" w:hAnsi="Times New Roman"/>
          <w:sz w:val="24"/>
          <w:szCs w:val="24"/>
        </w:rPr>
        <w:t xml:space="preserve">ké funkcie) je </w:t>
      </w:r>
      <w:r w:rsidR="0008184B" w:rsidRPr="00A340B7">
        <w:rPr>
          <w:rFonts w:ascii="Times New Roman" w:hAnsi="Times New Roman"/>
          <w:b/>
          <w:sz w:val="24"/>
          <w:szCs w:val="24"/>
        </w:rPr>
        <w:t>dlhšia ako 1 rok</w:t>
      </w:r>
      <w:r w:rsidR="00FE60CB">
        <w:rPr>
          <w:rFonts w:ascii="Times New Roman" w:hAnsi="Times New Roman"/>
          <w:b/>
          <w:sz w:val="24"/>
          <w:szCs w:val="24"/>
        </w:rPr>
        <w:t>.</w:t>
      </w:r>
    </w:p>
    <w:p w14:paraId="6E604059" w14:textId="77777777" w:rsidR="007A0506" w:rsidRPr="006873EE" w:rsidRDefault="007A0506" w:rsidP="00B65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240"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73EE">
        <w:rPr>
          <w:rFonts w:ascii="Times New Roman" w:hAnsi="Times New Roman" w:cs="Times New Roman"/>
          <w:b/>
          <w:sz w:val="28"/>
          <w:szCs w:val="28"/>
        </w:rPr>
        <w:t>11 - Zásoby</w:t>
      </w:r>
    </w:p>
    <w:p w14:paraId="7D917663" w14:textId="77777777" w:rsidR="007A0506" w:rsidRPr="006873EE" w:rsidRDefault="007A0506" w:rsidP="001C6106">
      <w:pPr>
        <w:spacing w:before="240" w:after="120"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3EE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14:paraId="5077AF12" w14:textId="1F1B27D7" w:rsidR="007A0506" w:rsidRPr="00E62AD9" w:rsidRDefault="007A0506" w:rsidP="002C27D8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873EE">
        <w:rPr>
          <w:rFonts w:ascii="Times New Roman" w:hAnsi="Times New Roman" w:cs="Times New Roman"/>
          <w:sz w:val="24"/>
          <w:szCs w:val="24"/>
        </w:rPr>
        <w:t xml:space="preserve">V rámci triedy sa zaraďujú hnuteľné veci </w:t>
      </w:r>
      <w:r w:rsidRPr="006873EE">
        <w:rPr>
          <w:rFonts w:ascii="Times New Roman" w:hAnsi="Times New Roman" w:cs="Times New Roman"/>
          <w:sz w:val="24"/>
          <w:szCs w:val="24"/>
          <w:u w:val="single"/>
        </w:rPr>
        <w:t xml:space="preserve">s dobou použiteľnosti najviac </w:t>
      </w:r>
      <w:r w:rsidR="00B65E85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6873EE">
        <w:rPr>
          <w:rFonts w:ascii="Times New Roman" w:hAnsi="Times New Roman" w:cs="Times New Roman"/>
          <w:sz w:val="24"/>
          <w:szCs w:val="24"/>
          <w:u w:val="single"/>
        </w:rPr>
        <w:t xml:space="preserve"> rok</w:t>
      </w:r>
      <w:r w:rsidRPr="006873EE">
        <w:rPr>
          <w:rFonts w:ascii="Times New Roman" w:hAnsi="Times New Roman" w:cs="Times New Roman"/>
          <w:sz w:val="24"/>
          <w:szCs w:val="24"/>
        </w:rPr>
        <w:t xml:space="preserve"> bez ohľadu na</w:t>
      </w:r>
      <w:r w:rsidR="00B65E85">
        <w:rPr>
          <w:rFonts w:ascii="Times New Roman" w:hAnsi="Times New Roman" w:cs="Times New Roman"/>
          <w:sz w:val="24"/>
          <w:szCs w:val="24"/>
        </w:rPr>
        <w:t> </w:t>
      </w:r>
      <w:r w:rsidRPr="006873EE">
        <w:rPr>
          <w:rFonts w:ascii="Times New Roman" w:hAnsi="Times New Roman" w:cs="Times New Roman"/>
          <w:sz w:val="24"/>
          <w:szCs w:val="24"/>
        </w:rPr>
        <w:t>obstarávaciu cenu. V danej triede sa vykazuje aj hmotný majetok</w:t>
      </w:r>
      <w:r w:rsidR="00921004" w:rsidRPr="006873EE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0"/>
      </w:r>
      <w:r w:rsidRPr="006873EE">
        <w:rPr>
          <w:rFonts w:ascii="Times New Roman" w:hAnsi="Times New Roman" w:cs="Times New Roman"/>
          <w:sz w:val="24"/>
          <w:szCs w:val="24"/>
        </w:rPr>
        <w:t xml:space="preserve">, ktorý nie je definovaný </w:t>
      </w:r>
      <w:r w:rsidRPr="00E62AD9">
        <w:rPr>
          <w:rFonts w:ascii="Times New Roman" w:hAnsi="Times New Roman" w:cs="Times New Roman"/>
          <w:sz w:val="24"/>
          <w:szCs w:val="24"/>
        </w:rPr>
        <w:t>ako dlhodobý hmotný majetok.</w:t>
      </w:r>
    </w:p>
    <w:p w14:paraId="5C3880F1" w14:textId="77777777" w:rsidR="00C451C6" w:rsidRPr="00E62AD9" w:rsidRDefault="00C451C6" w:rsidP="002C27D8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Trieda oprávnených výdavkov </w:t>
      </w:r>
      <w:r w:rsidRPr="00E62AD9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11</w:t>
      </w:r>
      <w:r w:rsidRPr="00E62AD9">
        <w:rPr>
          <w:rFonts w:ascii="Times New Roman" w:hAnsi="Times New Roman" w:cs="Times New Roman"/>
          <w:sz w:val="24"/>
          <w:szCs w:val="24"/>
        </w:rPr>
        <w:t xml:space="preserve"> </w:t>
      </w:r>
      <w:r w:rsidR="00386FE2" w:rsidRPr="00E62AD9">
        <w:rPr>
          <w:rFonts w:ascii="Times New Roman" w:hAnsi="Times New Roman" w:cs="Times New Roman"/>
          <w:sz w:val="24"/>
          <w:szCs w:val="24"/>
        </w:rPr>
        <w:t>obsahuje nasledovnú skupinu oprávnených výdavkov</w:t>
      </w:r>
      <w:r w:rsidRPr="00E62AD9">
        <w:rPr>
          <w:rFonts w:ascii="Times New Roman" w:hAnsi="Times New Roman" w:cs="Times New Roman"/>
          <w:sz w:val="24"/>
          <w:szCs w:val="24"/>
        </w:rPr>
        <w:t>:</w:t>
      </w:r>
    </w:p>
    <w:p w14:paraId="5EFECDEA" w14:textId="1D0E7BCB" w:rsidR="00C451C6" w:rsidRPr="00B65E85" w:rsidRDefault="00C451C6" w:rsidP="002C27D8">
      <w:pPr>
        <w:pStyle w:val="Odsekzoznamu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sz w:val="24"/>
          <w:szCs w:val="24"/>
        </w:rPr>
        <w:t>112 - Zásoby</w:t>
      </w:r>
    </w:p>
    <w:p w14:paraId="702E668B" w14:textId="77777777" w:rsidR="007A0506" w:rsidRPr="00E62AD9" w:rsidRDefault="007A0506" w:rsidP="00B65E85">
      <w:pPr>
        <w:spacing w:before="240" w:after="6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112 </w:t>
      </w:r>
      <w:r w:rsidR="00B2048C"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>-</w:t>
      </w: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Zásoby</w:t>
      </w:r>
      <w:r w:rsidR="00B2048C" w:rsidRPr="00E62AD9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B2048C" w:rsidRPr="00E62AD9">
        <w:rPr>
          <w:rFonts w:ascii="Times New Roman" w:hAnsi="Times New Roman" w:cs="Times New Roman"/>
          <w:sz w:val="24"/>
          <w:szCs w:val="24"/>
        </w:rPr>
        <w:t>- do tejto skupiny oprávnených výdavkov sa zaraďujú najmä nasledovné typy oprávnených výdavkov:</w:t>
      </w:r>
    </w:p>
    <w:p w14:paraId="35A47934" w14:textId="027F7901" w:rsidR="009833D3" w:rsidRDefault="0053372C" w:rsidP="00707C19">
      <w:pPr>
        <w:pStyle w:val="Odsekzoznamu"/>
        <w:numPr>
          <w:ilvl w:val="0"/>
          <w:numId w:val="20"/>
        </w:numPr>
        <w:spacing w:before="60" w:after="60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76A3">
        <w:rPr>
          <w:rFonts w:ascii="Times New Roman" w:hAnsi="Times New Roman" w:cs="Times New Roman"/>
          <w:sz w:val="24"/>
          <w:szCs w:val="24"/>
        </w:rPr>
        <w:t>obstaranie prevádzkových</w:t>
      </w:r>
      <w:r w:rsidR="00CE3220" w:rsidRPr="003B76A3">
        <w:rPr>
          <w:rFonts w:ascii="Times New Roman" w:hAnsi="Times New Roman" w:cs="Times New Roman"/>
          <w:sz w:val="24"/>
          <w:szCs w:val="24"/>
        </w:rPr>
        <w:t>/špeciálnych</w:t>
      </w:r>
      <w:r w:rsidRPr="003B76A3">
        <w:rPr>
          <w:rFonts w:ascii="Times New Roman" w:hAnsi="Times New Roman" w:cs="Times New Roman"/>
          <w:sz w:val="24"/>
          <w:szCs w:val="24"/>
        </w:rPr>
        <w:t xml:space="preserve"> strojov, prístrojov, zariadení,</w:t>
      </w:r>
      <w:r w:rsidR="00146947">
        <w:rPr>
          <w:rFonts w:ascii="Times New Roman" w:hAnsi="Times New Roman" w:cs="Times New Roman"/>
          <w:sz w:val="24"/>
          <w:szCs w:val="24"/>
        </w:rPr>
        <w:t xml:space="preserve"> </w:t>
      </w:r>
      <w:r w:rsidRPr="003B76A3">
        <w:rPr>
          <w:rFonts w:ascii="Times New Roman" w:hAnsi="Times New Roman" w:cs="Times New Roman"/>
          <w:sz w:val="24"/>
          <w:szCs w:val="24"/>
        </w:rPr>
        <w:t xml:space="preserve">techniky a náradia, vrátane prvého zaškolenia </w:t>
      </w:r>
      <w:r w:rsidRPr="00813584">
        <w:rPr>
          <w:rFonts w:ascii="Times New Roman" w:hAnsi="Times New Roman" w:cs="Times New Roman"/>
          <w:sz w:val="24"/>
          <w:szCs w:val="24"/>
        </w:rPr>
        <w:t>obsluhy</w:t>
      </w:r>
      <w:r w:rsidR="00D3768B" w:rsidRPr="00813584">
        <w:rPr>
          <w:rFonts w:ascii="Times New Roman" w:hAnsi="Times New Roman" w:cs="Times New Roman"/>
          <w:sz w:val="24"/>
          <w:szCs w:val="24"/>
        </w:rPr>
        <w:t>, ktoré nespĺňajú kritériá obstarania dlhodobého hmotného majetku z kapitálových výdavkov</w:t>
      </w:r>
      <w:r w:rsidR="009833D3">
        <w:rPr>
          <w:rFonts w:ascii="Times New Roman" w:hAnsi="Times New Roman" w:cs="Times New Roman"/>
          <w:sz w:val="24"/>
          <w:szCs w:val="24"/>
        </w:rPr>
        <w:t>;</w:t>
      </w:r>
    </w:p>
    <w:p w14:paraId="5AB2D33A" w14:textId="62BE4AA3" w:rsidR="00D7121D" w:rsidRPr="007E54B9" w:rsidRDefault="00D7121D" w:rsidP="00D7121D">
      <w:pPr>
        <w:pStyle w:val="Odsekzoznamu"/>
        <w:numPr>
          <w:ilvl w:val="0"/>
          <w:numId w:val="20"/>
        </w:numPr>
        <w:spacing w:before="60" w:after="60"/>
        <w:ind w:left="568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C146E">
        <w:rPr>
          <w:rFonts w:ascii="Times New Roman" w:hAnsi="Times New Roman"/>
          <w:sz w:val="24"/>
          <w:szCs w:val="24"/>
        </w:rPr>
        <w:t>obstaranie výpočtovej techniky</w:t>
      </w:r>
      <w:r>
        <w:rPr>
          <w:rFonts w:ascii="Times New Roman" w:hAnsi="Times New Roman"/>
          <w:sz w:val="24"/>
          <w:szCs w:val="24"/>
        </w:rPr>
        <w:t>;</w:t>
      </w:r>
    </w:p>
    <w:p w14:paraId="14DA3110" w14:textId="0C93212B" w:rsidR="000967B4" w:rsidRDefault="005329AA" w:rsidP="00707C19">
      <w:pPr>
        <w:pStyle w:val="Odsekzoznamu"/>
        <w:numPr>
          <w:ilvl w:val="0"/>
          <w:numId w:val="20"/>
        </w:numPr>
        <w:spacing w:before="60" w:after="60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29AA">
        <w:rPr>
          <w:rFonts w:ascii="Times New Roman" w:hAnsi="Times New Roman" w:cs="Times New Roman"/>
          <w:sz w:val="24"/>
          <w:szCs w:val="24"/>
        </w:rPr>
        <w:t>nákup telekomunikačnej techniky</w:t>
      </w:r>
      <w:r w:rsidR="000967B4">
        <w:rPr>
          <w:rFonts w:ascii="Times New Roman" w:hAnsi="Times New Roman" w:cs="Times New Roman"/>
          <w:sz w:val="24"/>
          <w:szCs w:val="24"/>
        </w:rPr>
        <w:t>;</w:t>
      </w:r>
    </w:p>
    <w:p w14:paraId="7ECD86A4" w14:textId="2D9B9EEB" w:rsidR="00D7121D" w:rsidRPr="002B0F00" w:rsidRDefault="000967B4" w:rsidP="00707C19">
      <w:pPr>
        <w:pStyle w:val="Odsekzoznamu"/>
        <w:numPr>
          <w:ilvl w:val="0"/>
          <w:numId w:val="20"/>
        </w:numPr>
        <w:spacing w:before="60" w:after="60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B0F00">
        <w:rPr>
          <w:rFonts w:ascii="Times New Roman" w:hAnsi="Times New Roman" w:cs="Times New Roman"/>
          <w:sz w:val="24"/>
          <w:szCs w:val="24"/>
        </w:rPr>
        <w:lastRenderedPageBreak/>
        <w:t xml:space="preserve">nákup interiérového </w:t>
      </w:r>
      <w:ins w:id="3" w:author="metodika2 " w:date="2016-08-05T14:17:00Z">
        <w:r w:rsidR="00E449B0">
          <w:rPr>
            <w:rFonts w:ascii="Times New Roman" w:hAnsi="Times New Roman" w:cs="Times New Roman"/>
            <w:sz w:val="24"/>
            <w:szCs w:val="24"/>
          </w:rPr>
          <w:t xml:space="preserve">a exteriérového </w:t>
        </w:r>
      </w:ins>
      <w:r w:rsidRPr="002B0F00">
        <w:rPr>
          <w:rFonts w:ascii="Times New Roman" w:hAnsi="Times New Roman" w:cs="Times New Roman"/>
          <w:sz w:val="24"/>
          <w:szCs w:val="24"/>
        </w:rPr>
        <w:t>vybavenia, všeobecného materiálu,</w:t>
      </w:r>
      <w:r w:rsidR="00E14A12" w:rsidRPr="002B0F00">
        <w:rPr>
          <w:rFonts w:ascii="Times New Roman" w:hAnsi="Times New Roman" w:cs="Times New Roman"/>
          <w:sz w:val="24"/>
          <w:szCs w:val="24"/>
        </w:rPr>
        <w:t xml:space="preserve"> špeciálneho materiálu,</w:t>
      </w:r>
      <w:r w:rsidRPr="002B0F00">
        <w:rPr>
          <w:rFonts w:ascii="Times New Roman" w:hAnsi="Times New Roman" w:cs="Times New Roman"/>
          <w:sz w:val="24"/>
          <w:szCs w:val="24"/>
        </w:rPr>
        <w:t xml:space="preserve"> kníh, časopisov, novín, učebníc, učebných  pomôcok,  kompenzačných  pomôcok</w:t>
      </w:r>
      <w:r w:rsidR="00D7121D" w:rsidRPr="00FB5321">
        <w:rPr>
          <w:rFonts w:ascii="Times New Roman" w:hAnsi="Times New Roman" w:cs="Times New Roman"/>
          <w:sz w:val="24"/>
          <w:szCs w:val="24"/>
        </w:rPr>
        <w:t>;</w:t>
      </w:r>
    </w:p>
    <w:p w14:paraId="34E0D2DD" w14:textId="56D59F45" w:rsidR="000967B4" w:rsidRPr="002B0F00" w:rsidRDefault="00D7121D" w:rsidP="00707C19">
      <w:pPr>
        <w:pStyle w:val="Odsekzoznamu"/>
        <w:numPr>
          <w:ilvl w:val="0"/>
          <w:numId w:val="20"/>
        </w:numPr>
        <w:spacing w:before="60" w:after="60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B0F00">
        <w:rPr>
          <w:rFonts w:ascii="Times New Roman" w:hAnsi="Times New Roman" w:cs="Times New Roman"/>
          <w:sz w:val="24"/>
          <w:szCs w:val="24"/>
        </w:rPr>
        <w:t xml:space="preserve">nákup </w:t>
      </w:r>
      <w:r w:rsidR="00D628A0" w:rsidRPr="002B0F00">
        <w:rPr>
          <w:rFonts w:ascii="Times New Roman" w:hAnsi="Times New Roman" w:cs="Times New Roman"/>
          <w:sz w:val="24"/>
          <w:szCs w:val="24"/>
        </w:rPr>
        <w:t>pracovných odevov</w:t>
      </w:r>
      <w:r w:rsidRPr="002B0F00">
        <w:rPr>
          <w:rFonts w:ascii="Times New Roman" w:hAnsi="Times New Roman" w:cs="Times New Roman"/>
          <w:sz w:val="24"/>
          <w:szCs w:val="24"/>
        </w:rPr>
        <w:t>, obuvi a pracovných pomôcok.</w:t>
      </w:r>
    </w:p>
    <w:p w14:paraId="66D17C7F" w14:textId="08A3D057" w:rsidR="001C33D1" w:rsidRPr="006873EE" w:rsidRDefault="001C33D1" w:rsidP="00707C1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240"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35 –</w:t>
      </w:r>
      <w:r w:rsidRPr="006873E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Dotácie, príspevky a transfery</w:t>
      </w:r>
    </w:p>
    <w:p w14:paraId="75E06D41" w14:textId="77777777" w:rsidR="001C33D1" w:rsidRPr="00707C19" w:rsidRDefault="001C33D1" w:rsidP="001C6106">
      <w:pPr>
        <w:spacing w:before="240" w:after="120"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7C19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14:paraId="3DCC4C67" w14:textId="2BF5F668" w:rsidR="001C33D1" w:rsidRPr="00707C19" w:rsidRDefault="001C33D1" w:rsidP="002C27D8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707C19">
        <w:rPr>
          <w:rFonts w:ascii="Times New Roman" w:hAnsi="Times New Roman" w:cs="Times New Roman"/>
          <w:sz w:val="24"/>
          <w:szCs w:val="24"/>
        </w:rPr>
        <w:t>Do triedy sa zaraďuje poskytnutie dotácií, príspevkov (vrátane transferov) voči tretím osobám (poskytovateľom je štátna rozpočtová alebo príspevková organizácia, obec, VÚC a ich rozpočtové alebo príspevkové organizácie).</w:t>
      </w:r>
    </w:p>
    <w:p w14:paraId="5F57958A" w14:textId="77777777" w:rsidR="0038328C" w:rsidRDefault="0038328C" w:rsidP="002C27D8">
      <w:pPr>
        <w:spacing w:before="60" w:after="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62AD9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Trieda oprávnených výdavkov </w:t>
      </w:r>
      <w:r w:rsidRPr="0038328C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35</w:t>
      </w:r>
      <w:r w:rsidRPr="00E62AD9">
        <w:rPr>
          <w:rFonts w:ascii="Times New Roman" w:hAnsi="Times New Roman" w:cs="Times New Roman"/>
          <w:sz w:val="24"/>
          <w:szCs w:val="24"/>
        </w:rPr>
        <w:t xml:space="preserve"> sa člení na nasledovné skupiny oprávnených výdavkov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3463DCB" w14:textId="050E468F" w:rsidR="001C33D1" w:rsidRPr="001C33D1" w:rsidRDefault="001C33D1" w:rsidP="002C27D8">
      <w:pPr>
        <w:pStyle w:val="Odsekzoznamu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33D1">
        <w:rPr>
          <w:rFonts w:ascii="Times New Roman" w:hAnsi="Times New Roman" w:cs="Times New Roman"/>
          <w:sz w:val="24"/>
          <w:szCs w:val="24"/>
        </w:rPr>
        <w:t>352 - Poskytnutie dotácií, príspevkov voči tretím osobám</w:t>
      </w:r>
    </w:p>
    <w:p w14:paraId="314940A2" w14:textId="294BEF11" w:rsidR="003C50BC" w:rsidRPr="00E166BE" w:rsidRDefault="003C50BC" w:rsidP="00707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240" w:after="12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D7EEB">
        <w:rPr>
          <w:rFonts w:ascii="Times New Roman" w:hAnsi="Times New Roman" w:cs="Times New Roman"/>
          <w:b/>
          <w:sz w:val="28"/>
          <w:szCs w:val="28"/>
        </w:rPr>
        <w:t>50 - Spotreba</w:t>
      </w:r>
      <w:r w:rsidR="002D7EEB" w:rsidRPr="00375E4A">
        <w:rPr>
          <w:rStyle w:val="Odkaznapoznmkupodiarou"/>
          <w:rFonts w:ascii="Times New Roman" w:hAnsi="Times New Roman" w:cs="Times New Roman"/>
          <w:sz w:val="28"/>
          <w:szCs w:val="28"/>
        </w:rPr>
        <w:footnoteReference w:id="11"/>
      </w:r>
    </w:p>
    <w:p w14:paraId="64F9422B" w14:textId="5E701E8D" w:rsidR="00E561A6" w:rsidRPr="007E54B9" w:rsidRDefault="003C50BC" w:rsidP="00E561A6">
      <w:pPr>
        <w:spacing w:before="240" w:after="60"/>
        <w:jc w:val="both"/>
        <w:rPr>
          <w:rFonts w:ascii="Times New Roman" w:hAnsi="Times New Roman" w:cs="Times New Roman"/>
          <w:sz w:val="24"/>
          <w:szCs w:val="24"/>
        </w:rPr>
      </w:pPr>
      <w:r w:rsidRPr="007E4A66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Trieda oprávnených výdavkov </w:t>
      </w:r>
      <w:r w:rsidRPr="007E4A66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50</w:t>
      </w:r>
      <w:r w:rsidRPr="007E4A66">
        <w:rPr>
          <w:rFonts w:ascii="Times New Roman" w:hAnsi="Times New Roman" w:cs="Times New Roman"/>
          <w:sz w:val="24"/>
          <w:szCs w:val="24"/>
        </w:rPr>
        <w:t xml:space="preserve"> sa člení na nasledovné skupiny oprávnených výdavkov:</w:t>
      </w:r>
    </w:p>
    <w:p w14:paraId="02EA0304" w14:textId="56FEA898" w:rsidR="00E561A6" w:rsidRDefault="00E561A6" w:rsidP="00707C19">
      <w:pPr>
        <w:pStyle w:val="Odsekzoznamu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502 – Spotreba energie</w:t>
      </w:r>
    </w:p>
    <w:p w14:paraId="1A153B7E" w14:textId="0E642CF2" w:rsidR="003C50BC" w:rsidRDefault="003C50BC" w:rsidP="00707C19">
      <w:pPr>
        <w:pStyle w:val="Odsekzoznamu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7C19">
        <w:rPr>
          <w:rFonts w:ascii="Times New Roman" w:hAnsi="Times New Roman" w:cs="Times New Roman"/>
          <w:sz w:val="24"/>
          <w:szCs w:val="24"/>
        </w:rPr>
        <w:t>503 - Spotreba ostatných neskladovateľných dodávok</w:t>
      </w:r>
    </w:p>
    <w:p w14:paraId="6C835BB5" w14:textId="1AC94F62" w:rsidR="00E561A6" w:rsidRDefault="00E561A6" w:rsidP="007E54B9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lightGray"/>
        </w:rPr>
        <w:t>502</w:t>
      </w:r>
      <w:r w:rsidRPr="007E4A66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- </w:t>
      </w:r>
      <w:r w:rsidRPr="003F54B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Spotreba </w:t>
      </w:r>
      <w:r w:rsidRPr="007E54B9">
        <w:rPr>
          <w:rFonts w:ascii="Times New Roman" w:hAnsi="Times New Roman" w:cs="Times New Roman"/>
          <w:b/>
          <w:sz w:val="24"/>
          <w:szCs w:val="24"/>
          <w:highlight w:val="lightGray"/>
        </w:rPr>
        <w:t>energie</w:t>
      </w:r>
      <w:r w:rsidR="003F54B9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3F54B9" w:rsidRPr="007E4A66">
        <w:rPr>
          <w:rFonts w:ascii="Times New Roman" w:hAnsi="Times New Roman" w:cs="Times New Roman"/>
          <w:sz w:val="24"/>
          <w:szCs w:val="24"/>
        </w:rPr>
        <w:t>do tejto skupiny oprávnených výdavkov sa zaraďujú najmä nasledovné typy oprávnených výdavkov:</w:t>
      </w:r>
    </w:p>
    <w:p w14:paraId="37F71E2C" w14:textId="1EA59F32" w:rsidR="003F54B9" w:rsidRPr="007E54B9" w:rsidRDefault="003F54B9" w:rsidP="007E54B9">
      <w:pPr>
        <w:pStyle w:val="Odsekzoznamu"/>
        <w:numPr>
          <w:ilvl w:val="0"/>
          <w:numId w:val="23"/>
        </w:numPr>
        <w:tabs>
          <w:tab w:val="left" w:pos="426"/>
        </w:tabs>
        <w:spacing w:before="60" w:after="6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2D3850">
        <w:rPr>
          <w:rFonts w:ascii="Times New Roman" w:hAnsi="Times New Roman"/>
          <w:sz w:val="24"/>
          <w:szCs w:val="24"/>
        </w:rPr>
        <w:t>energie, vodné, stočné</w:t>
      </w:r>
      <w:r>
        <w:rPr>
          <w:rFonts w:ascii="Times New Roman" w:hAnsi="Times New Roman"/>
          <w:sz w:val="24"/>
          <w:szCs w:val="24"/>
        </w:rPr>
        <w:t>.</w:t>
      </w:r>
      <w:r w:rsidRPr="002D3850">
        <w:rPr>
          <w:rFonts w:ascii="Times New Roman" w:hAnsi="Times New Roman"/>
          <w:sz w:val="24"/>
          <w:szCs w:val="24"/>
        </w:rPr>
        <w:t xml:space="preserve"> </w:t>
      </w:r>
    </w:p>
    <w:p w14:paraId="3B981316" w14:textId="77777777" w:rsidR="003C50BC" w:rsidRPr="007E4A66" w:rsidRDefault="003C50BC" w:rsidP="00707C19">
      <w:pPr>
        <w:spacing w:before="60" w:after="6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7E4A66">
        <w:rPr>
          <w:rFonts w:ascii="Times New Roman" w:hAnsi="Times New Roman" w:cs="Times New Roman"/>
          <w:b/>
          <w:sz w:val="24"/>
          <w:szCs w:val="24"/>
          <w:highlight w:val="lightGray"/>
        </w:rPr>
        <w:t>503 - Spotreba ostatných neskladovateľných dodávok</w:t>
      </w:r>
      <w:r w:rsidRPr="007E4A66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7E4A66">
        <w:rPr>
          <w:rFonts w:ascii="Times New Roman" w:hAnsi="Times New Roman" w:cs="Times New Roman"/>
          <w:sz w:val="24"/>
          <w:szCs w:val="24"/>
        </w:rPr>
        <w:t>- do tejto skupiny oprávnených výdavkov sa zaraďujú najmä nasledovné typy oprávnených výdavkov:</w:t>
      </w:r>
    </w:p>
    <w:p w14:paraId="54210350" w14:textId="11EE6507" w:rsidR="003C50BC" w:rsidRDefault="003C50BC" w:rsidP="00707C19">
      <w:pPr>
        <w:pStyle w:val="Odsekzoznamu"/>
        <w:numPr>
          <w:ilvl w:val="0"/>
          <w:numId w:val="5"/>
        </w:numPr>
        <w:spacing w:before="60" w:after="60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4A66">
        <w:rPr>
          <w:rFonts w:ascii="Times New Roman" w:hAnsi="Times New Roman" w:cs="Times New Roman"/>
          <w:sz w:val="24"/>
          <w:szCs w:val="24"/>
        </w:rPr>
        <w:t>palivo (PHM), mazivá, oleje, špeciálne kvapaliny a LPG plyny požité výlučne na</w:t>
      </w:r>
      <w:r w:rsidR="00F41D49">
        <w:rPr>
          <w:rFonts w:ascii="Times New Roman" w:hAnsi="Times New Roman" w:cs="Times New Roman"/>
          <w:sz w:val="24"/>
          <w:szCs w:val="24"/>
        </w:rPr>
        <w:t> </w:t>
      </w:r>
      <w:r w:rsidRPr="007E4A66">
        <w:rPr>
          <w:rFonts w:ascii="Times New Roman" w:hAnsi="Times New Roman" w:cs="Times New Roman"/>
          <w:sz w:val="24"/>
          <w:szCs w:val="24"/>
        </w:rPr>
        <w:t>dopravné účely pri pracovných cestách bezprostredne súvisiace s cieľmi projektu</w:t>
      </w:r>
      <w:r w:rsidR="00E166BE">
        <w:rPr>
          <w:rFonts w:ascii="Times New Roman" w:hAnsi="Times New Roman" w:cs="Times New Roman"/>
          <w:sz w:val="24"/>
          <w:szCs w:val="24"/>
        </w:rPr>
        <w:t xml:space="preserve"> </w:t>
      </w:r>
      <w:r w:rsidR="00E166BE" w:rsidRPr="00C91A31">
        <w:rPr>
          <w:rFonts w:ascii="Times New Roman" w:hAnsi="Times New Roman" w:cs="Times New Roman"/>
          <w:b/>
          <w:sz w:val="24"/>
          <w:szCs w:val="24"/>
        </w:rPr>
        <w:t>výlučne</w:t>
      </w:r>
      <w:r w:rsidR="00E166BE" w:rsidRPr="009C69DA">
        <w:rPr>
          <w:rFonts w:ascii="Times New Roman" w:hAnsi="Times New Roman" w:cs="Times New Roman"/>
          <w:sz w:val="24"/>
          <w:szCs w:val="24"/>
        </w:rPr>
        <w:t xml:space="preserve"> v prípade projektov implementovaných v rámci Prioritnej osi </w:t>
      </w:r>
      <w:r w:rsidR="00287D77">
        <w:rPr>
          <w:rFonts w:ascii="Times New Roman" w:hAnsi="Times New Roman" w:cs="Times New Roman"/>
          <w:sz w:val="24"/>
          <w:szCs w:val="24"/>
        </w:rPr>
        <w:t>5;</w:t>
      </w:r>
      <w:r w:rsidR="00E166BE" w:rsidRPr="009C69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E93F5C" w14:textId="3D4B9B02" w:rsidR="00F879AA" w:rsidRPr="00287D77" w:rsidRDefault="00FF50F6" w:rsidP="00707C19">
      <w:pPr>
        <w:pStyle w:val="Odsekzoznamu"/>
        <w:numPr>
          <w:ilvl w:val="0"/>
          <w:numId w:val="5"/>
        </w:numPr>
        <w:tabs>
          <w:tab w:val="left" w:pos="284"/>
        </w:tabs>
        <w:spacing w:before="60" w:after="60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87D77" w:rsidRPr="00287D77">
        <w:rPr>
          <w:rFonts w:ascii="Times New Roman" w:hAnsi="Times New Roman" w:cs="Times New Roman"/>
          <w:sz w:val="24"/>
          <w:szCs w:val="24"/>
        </w:rPr>
        <w:t>výdavky na stravu, resp. občerstvenie pre účastníkov aktivity (napr. lektora, cieľovej skupiny) v h</w:t>
      </w:r>
      <w:r w:rsidR="00707C19">
        <w:rPr>
          <w:rFonts w:ascii="Times New Roman" w:hAnsi="Times New Roman" w:cs="Times New Roman"/>
          <w:sz w:val="24"/>
          <w:szCs w:val="24"/>
        </w:rPr>
        <w:t>odnote stravného na jednu osobu.</w:t>
      </w:r>
      <w:r w:rsidR="00287D77" w:rsidRPr="00287D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E07C37" w14:textId="77777777" w:rsidR="007A0506" w:rsidRPr="006873EE" w:rsidRDefault="007A0506" w:rsidP="004828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240"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867">
        <w:rPr>
          <w:rFonts w:ascii="Times New Roman" w:hAnsi="Times New Roman" w:cs="Times New Roman"/>
          <w:b/>
          <w:sz w:val="28"/>
          <w:szCs w:val="28"/>
        </w:rPr>
        <w:t>51 - Služby</w:t>
      </w:r>
    </w:p>
    <w:p w14:paraId="758AF8E3" w14:textId="77777777" w:rsidR="001F7339" w:rsidRDefault="001F7339" w:rsidP="00267A22">
      <w:pPr>
        <w:spacing w:before="240" w:after="6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Trieda oprávnených výdavkov </w:t>
      </w:r>
      <w:r w:rsidRPr="00E62AD9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51</w:t>
      </w:r>
      <w:r w:rsidRPr="00E62AD9">
        <w:rPr>
          <w:rFonts w:ascii="Times New Roman" w:hAnsi="Times New Roman" w:cs="Times New Roman"/>
          <w:sz w:val="24"/>
          <w:szCs w:val="24"/>
        </w:rPr>
        <w:t xml:space="preserve"> sa člení na nasledovné skupiny oprávnených výdavkov:</w:t>
      </w:r>
    </w:p>
    <w:p w14:paraId="7C57623A" w14:textId="438CF4D8" w:rsidR="00500111" w:rsidRPr="007E54B9" w:rsidRDefault="00500111" w:rsidP="007E54B9">
      <w:pPr>
        <w:pStyle w:val="Odsekzoznamu"/>
        <w:numPr>
          <w:ilvl w:val="0"/>
          <w:numId w:val="11"/>
        </w:numPr>
        <w:tabs>
          <w:tab w:val="left" w:pos="709"/>
        </w:tabs>
        <w:spacing w:before="240" w:after="6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511 – Opravy a udržiavanie</w:t>
      </w:r>
    </w:p>
    <w:p w14:paraId="60B7217D" w14:textId="77777777" w:rsidR="001F7339" w:rsidRPr="00E62AD9" w:rsidRDefault="001F7339" w:rsidP="00D431FF">
      <w:pPr>
        <w:pStyle w:val="Odsekzoznamu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sz w:val="24"/>
          <w:szCs w:val="24"/>
        </w:rPr>
        <w:t>512 - Cestovné náhrady</w:t>
      </w:r>
    </w:p>
    <w:p w14:paraId="6C8C9924" w14:textId="77777777" w:rsidR="001F7339" w:rsidRDefault="001F7339" w:rsidP="00D431FF">
      <w:pPr>
        <w:pStyle w:val="Odsekzoznamu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sz w:val="24"/>
          <w:szCs w:val="24"/>
        </w:rPr>
        <w:t>518 - Ostatné služby</w:t>
      </w:r>
    </w:p>
    <w:p w14:paraId="6E471961" w14:textId="60EDBDCA" w:rsidR="00500111" w:rsidRDefault="00500111" w:rsidP="007E54B9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>51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>1</w:t>
      </w: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>–</w:t>
      </w: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>Opravy a udržiavanie</w:t>
      </w:r>
      <w:r w:rsidRPr="00E62AD9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E62AD9">
        <w:rPr>
          <w:rFonts w:ascii="Times New Roman" w:hAnsi="Times New Roman" w:cs="Times New Roman"/>
          <w:sz w:val="24"/>
          <w:szCs w:val="24"/>
        </w:rPr>
        <w:t>-</w:t>
      </w:r>
      <w:r w:rsidRPr="00500111">
        <w:rPr>
          <w:rFonts w:ascii="Times New Roman" w:hAnsi="Times New Roman" w:cs="Times New Roman"/>
          <w:sz w:val="24"/>
          <w:szCs w:val="24"/>
        </w:rPr>
        <w:t xml:space="preserve"> </w:t>
      </w:r>
      <w:r w:rsidRPr="00E62AD9">
        <w:rPr>
          <w:rFonts w:ascii="Times New Roman" w:hAnsi="Times New Roman" w:cs="Times New Roman"/>
          <w:sz w:val="24"/>
          <w:szCs w:val="24"/>
        </w:rPr>
        <w:t>do tejto skupiny oprávnených výdavkov sa zaraďujú najmä nasledovné typy oprávnených výdavkov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2B1FAC2" w14:textId="69187F95" w:rsidR="00500111" w:rsidRPr="007E54B9" w:rsidRDefault="004F345E" w:rsidP="007E54B9">
      <w:pPr>
        <w:pStyle w:val="Odsekzoznamu"/>
        <w:numPr>
          <w:ilvl w:val="0"/>
          <w:numId w:val="21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servis, údržba, opravy a výdavky s tým spojené.</w:t>
      </w:r>
    </w:p>
    <w:p w14:paraId="7449AEAD" w14:textId="77777777" w:rsidR="007A0506" w:rsidRPr="00E62AD9" w:rsidRDefault="007A0506" w:rsidP="005A3235">
      <w:pPr>
        <w:spacing w:before="120" w:after="6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lastRenderedPageBreak/>
        <w:t>512 - Cestovné náhrady</w:t>
      </w:r>
      <w:r w:rsidR="00B2048C" w:rsidRPr="00E62AD9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B2048C" w:rsidRPr="00E62AD9">
        <w:rPr>
          <w:rFonts w:ascii="Times New Roman" w:hAnsi="Times New Roman" w:cs="Times New Roman"/>
          <w:sz w:val="24"/>
          <w:szCs w:val="24"/>
        </w:rPr>
        <w:t>- do tejto skupiny oprávnených výdavkov sa zaraďujú najmä nasledovné typy oprávnených výdavkov:</w:t>
      </w:r>
    </w:p>
    <w:p w14:paraId="49BF060E" w14:textId="747B6C05" w:rsidR="00447C56" w:rsidRPr="00813584" w:rsidRDefault="00695A0B" w:rsidP="003F7F8F">
      <w:pPr>
        <w:pStyle w:val="Odsekzoznamu"/>
        <w:numPr>
          <w:ilvl w:val="0"/>
          <w:numId w:val="5"/>
        </w:numPr>
        <w:spacing w:before="60" w:after="60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832E4">
        <w:rPr>
          <w:rFonts w:ascii="Times New Roman" w:hAnsi="Times New Roman" w:cs="Times New Roman"/>
          <w:sz w:val="24"/>
          <w:szCs w:val="24"/>
        </w:rPr>
        <w:t xml:space="preserve">cestovné </w:t>
      </w:r>
      <w:r w:rsidRPr="00813584">
        <w:rPr>
          <w:rFonts w:ascii="Times New Roman" w:hAnsi="Times New Roman" w:cs="Times New Roman"/>
          <w:sz w:val="24"/>
          <w:szCs w:val="24"/>
        </w:rPr>
        <w:t>náhrady bezprostredne súvis</w:t>
      </w:r>
      <w:r w:rsidR="00A43560" w:rsidRPr="00813584">
        <w:rPr>
          <w:rFonts w:ascii="Times New Roman" w:hAnsi="Times New Roman" w:cs="Times New Roman"/>
          <w:sz w:val="24"/>
          <w:szCs w:val="24"/>
        </w:rPr>
        <w:t>iace s implementáciou projektu</w:t>
      </w:r>
      <w:r w:rsidR="00F1289F">
        <w:rPr>
          <w:rFonts w:ascii="Times New Roman" w:hAnsi="Times New Roman" w:cs="Times New Roman"/>
          <w:sz w:val="24"/>
          <w:szCs w:val="24"/>
        </w:rPr>
        <w:t>.</w:t>
      </w:r>
    </w:p>
    <w:p w14:paraId="0EC3437B" w14:textId="77777777" w:rsidR="007A0506" w:rsidRPr="00E62AD9" w:rsidRDefault="007A0506" w:rsidP="001C6106">
      <w:pPr>
        <w:spacing w:before="240" w:after="120" w:line="23" w:lineRule="atLeast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>518 - Ostatné služby</w:t>
      </w:r>
      <w:r w:rsidR="00B2048C" w:rsidRPr="00E62AD9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B2048C" w:rsidRPr="00E62AD9">
        <w:rPr>
          <w:rFonts w:ascii="Times New Roman" w:hAnsi="Times New Roman" w:cs="Times New Roman"/>
          <w:sz w:val="24"/>
          <w:szCs w:val="24"/>
        </w:rPr>
        <w:t>- do tejto skupiny oprávnených výdavkov sa zaraďujú najmä nasledovné typy oprávnených výdavkov:</w:t>
      </w:r>
    </w:p>
    <w:p w14:paraId="7400878B" w14:textId="0E8F0DBD" w:rsidR="00695A0B" w:rsidRDefault="00695A0B" w:rsidP="00482867">
      <w:pPr>
        <w:pStyle w:val="Odsekzoznamu"/>
        <w:numPr>
          <w:ilvl w:val="0"/>
          <w:numId w:val="5"/>
        </w:numPr>
        <w:spacing w:before="60" w:after="60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3EF3">
        <w:rPr>
          <w:rFonts w:ascii="Times New Roman" w:hAnsi="Times New Roman" w:cs="Times New Roman"/>
          <w:sz w:val="24"/>
          <w:szCs w:val="24"/>
        </w:rPr>
        <w:t>nájom budov, objektov</w:t>
      </w:r>
      <w:r w:rsidR="0000614E">
        <w:rPr>
          <w:rFonts w:ascii="Times New Roman" w:hAnsi="Times New Roman" w:cs="Times New Roman"/>
          <w:sz w:val="24"/>
          <w:szCs w:val="24"/>
        </w:rPr>
        <w:t xml:space="preserve"> </w:t>
      </w:r>
      <w:r w:rsidR="0000614E" w:rsidRPr="006873EE">
        <w:rPr>
          <w:rFonts w:ascii="Times New Roman" w:hAnsi="Times New Roman" w:cs="Times New Roman"/>
          <w:sz w:val="24"/>
          <w:szCs w:val="24"/>
        </w:rPr>
        <w:t>(napr. kancelárskych, archívnych, laboratórnych, školiacich, dielenských a iné)</w:t>
      </w:r>
      <w:r w:rsidR="007240BB" w:rsidRPr="00FC4D8B">
        <w:rPr>
          <w:rFonts w:ascii="Times New Roman" w:hAnsi="Times New Roman" w:cs="Times New Roman"/>
          <w:sz w:val="24"/>
          <w:szCs w:val="24"/>
        </w:rPr>
        <w:t xml:space="preserve">, </w:t>
      </w:r>
      <w:r w:rsidRPr="006873EE">
        <w:rPr>
          <w:rFonts w:ascii="Times New Roman" w:hAnsi="Times New Roman" w:cs="Times New Roman"/>
          <w:sz w:val="24"/>
          <w:szCs w:val="24"/>
        </w:rPr>
        <w:t>ak je nevyhnutný na dosiahnutie cieľov projektu;</w:t>
      </w:r>
    </w:p>
    <w:p w14:paraId="2B0D5E39" w14:textId="77777777" w:rsidR="00695A0B" w:rsidRDefault="00695A0B" w:rsidP="00482867">
      <w:pPr>
        <w:pStyle w:val="Odsekzoznamu"/>
        <w:numPr>
          <w:ilvl w:val="0"/>
          <w:numId w:val="5"/>
        </w:numPr>
        <w:spacing w:before="60" w:after="60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73EE">
        <w:rPr>
          <w:rFonts w:ascii="Times New Roman" w:hAnsi="Times New Roman" w:cs="Times New Roman"/>
          <w:sz w:val="24"/>
          <w:szCs w:val="24"/>
        </w:rPr>
        <w:t>výdavky na školenia, kurzy, semináre, porady, konferencie, sympóziá a informačné podujatia bezprostredne súvisiace s projektom;</w:t>
      </w:r>
    </w:p>
    <w:p w14:paraId="3AE48813" w14:textId="77777777" w:rsidR="009400CF" w:rsidRPr="005C5D2F" w:rsidRDefault="009400CF" w:rsidP="00482867">
      <w:pPr>
        <w:pStyle w:val="Odsekzoznamu"/>
        <w:numPr>
          <w:ilvl w:val="0"/>
          <w:numId w:val="5"/>
        </w:numPr>
        <w:spacing w:before="60" w:after="60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067B">
        <w:rPr>
          <w:rFonts w:ascii="Times New Roman" w:hAnsi="Times New Roman" w:cs="Times New Roman"/>
          <w:sz w:val="24"/>
          <w:szCs w:val="24"/>
        </w:rPr>
        <w:t xml:space="preserve">výdavky na tvorbu odborných </w:t>
      </w:r>
      <w:r w:rsidRPr="005C5D2F">
        <w:rPr>
          <w:rFonts w:ascii="Times New Roman" w:hAnsi="Times New Roman" w:cs="Times New Roman"/>
          <w:sz w:val="24"/>
          <w:szCs w:val="24"/>
        </w:rPr>
        <w:t>publikácií a príručiek, resp. iných odborných materiálov (obstaraných dodávateľsky);</w:t>
      </w:r>
    </w:p>
    <w:p w14:paraId="6C4512CC" w14:textId="36231420" w:rsidR="00701854" w:rsidRPr="005C5D2F" w:rsidRDefault="00701854" w:rsidP="00482867">
      <w:pPr>
        <w:pStyle w:val="Odsekzoznamu"/>
        <w:numPr>
          <w:ilvl w:val="0"/>
          <w:numId w:val="5"/>
        </w:numPr>
        <w:spacing w:before="60" w:after="60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5D2F">
        <w:rPr>
          <w:rFonts w:ascii="Times New Roman" w:hAnsi="Times New Roman" w:cs="Times New Roman"/>
          <w:sz w:val="24"/>
          <w:szCs w:val="24"/>
        </w:rPr>
        <w:t xml:space="preserve">výroba a osadenie </w:t>
      </w:r>
      <w:r w:rsidR="002D2C4B">
        <w:rPr>
          <w:rFonts w:ascii="Times New Roman" w:hAnsi="Times New Roman" w:cs="Times New Roman"/>
          <w:sz w:val="24"/>
          <w:szCs w:val="24"/>
        </w:rPr>
        <w:t>dočasného pútača</w:t>
      </w:r>
      <w:r w:rsidRPr="005C5D2F">
        <w:rPr>
          <w:rFonts w:ascii="Times New Roman" w:hAnsi="Times New Roman" w:cs="Times New Roman"/>
          <w:sz w:val="24"/>
          <w:szCs w:val="24"/>
        </w:rPr>
        <w:t xml:space="preserve">, </w:t>
      </w:r>
      <w:r w:rsidR="002D2C4B">
        <w:rPr>
          <w:rFonts w:ascii="Times New Roman" w:hAnsi="Times New Roman" w:cs="Times New Roman"/>
          <w:sz w:val="24"/>
          <w:szCs w:val="24"/>
        </w:rPr>
        <w:t>stálej</w:t>
      </w:r>
      <w:r w:rsidRPr="005C5D2F">
        <w:rPr>
          <w:rFonts w:ascii="Times New Roman" w:hAnsi="Times New Roman" w:cs="Times New Roman"/>
          <w:sz w:val="24"/>
          <w:szCs w:val="24"/>
        </w:rPr>
        <w:t xml:space="preserve"> tabule</w:t>
      </w:r>
      <w:r w:rsidR="00822554">
        <w:rPr>
          <w:rFonts w:ascii="Times New Roman" w:hAnsi="Times New Roman" w:cs="Times New Roman"/>
          <w:sz w:val="24"/>
          <w:szCs w:val="24"/>
        </w:rPr>
        <w:t>, alebo</w:t>
      </w:r>
      <w:r w:rsidRPr="005C5D2F">
        <w:rPr>
          <w:rFonts w:ascii="Times New Roman" w:hAnsi="Times New Roman" w:cs="Times New Roman"/>
          <w:sz w:val="24"/>
          <w:szCs w:val="24"/>
        </w:rPr>
        <w:t xml:space="preserve"> plagátu</w:t>
      </w:r>
      <w:r w:rsidR="00DB39A0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2"/>
      </w:r>
      <w:r w:rsidRPr="005C5D2F">
        <w:rPr>
          <w:rFonts w:ascii="Times New Roman" w:hAnsi="Times New Roman" w:cs="Times New Roman"/>
          <w:sz w:val="24"/>
          <w:szCs w:val="24"/>
        </w:rPr>
        <w:t>;</w:t>
      </w:r>
    </w:p>
    <w:p w14:paraId="30EF0A68" w14:textId="470C46BF" w:rsidR="00695A0B" w:rsidRDefault="00695A0B" w:rsidP="00482867">
      <w:pPr>
        <w:pStyle w:val="Odsekzoznamu"/>
        <w:numPr>
          <w:ilvl w:val="0"/>
          <w:numId w:val="5"/>
        </w:numPr>
        <w:spacing w:before="60" w:after="60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5D2F">
        <w:rPr>
          <w:rFonts w:ascii="Times New Roman" w:hAnsi="Times New Roman" w:cs="Times New Roman"/>
          <w:sz w:val="24"/>
          <w:szCs w:val="24"/>
        </w:rPr>
        <w:t xml:space="preserve">výdavky na </w:t>
      </w:r>
      <w:r w:rsidR="00477D36" w:rsidRPr="005C5D2F">
        <w:rPr>
          <w:rFonts w:ascii="Times New Roman" w:hAnsi="Times New Roman" w:cs="Times New Roman"/>
          <w:sz w:val="24"/>
          <w:szCs w:val="24"/>
        </w:rPr>
        <w:t>publikovanie článkov o projekte</w:t>
      </w:r>
      <w:r w:rsidR="002D2C4B">
        <w:rPr>
          <w:rFonts w:ascii="Times New Roman" w:hAnsi="Times New Roman" w:cs="Times New Roman"/>
          <w:sz w:val="24"/>
          <w:szCs w:val="24"/>
        </w:rPr>
        <w:t xml:space="preserve"> (</w:t>
      </w:r>
      <w:r w:rsidR="00477D36" w:rsidRPr="005C5D2F">
        <w:rPr>
          <w:rFonts w:ascii="Times New Roman" w:hAnsi="Times New Roman" w:cs="Times New Roman"/>
          <w:sz w:val="24"/>
          <w:szCs w:val="24"/>
        </w:rPr>
        <w:t>inzercia</w:t>
      </w:r>
      <w:r w:rsidR="002D2C4B">
        <w:rPr>
          <w:rFonts w:ascii="Times New Roman" w:hAnsi="Times New Roman" w:cs="Times New Roman"/>
          <w:sz w:val="24"/>
          <w:szCs w:val="24"/>
        </w:rPr>
        <w:t>)</w:t>
      </w:r>
      <w:r w:rsidR="00822554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3"/>
      </w:r>
      <w:r w:rsidRPr="005C5D2F">
        <w:rPr>
          <w:rFonts w:ascii="Times New Roman" w:hAnsi="Times New Roman" w:cs="Times New Roman"/>
          <w:sz w:val="24"/>
          <w:szCs w:val="24"/>
        </w:rPr>
        <w:t>;</w:t>
      </w:r>
    </w:p>
    <w:p w14:paraId="793BF519" w14:textId="4C34E5C3" w:rsidR="00321DB9" w:rsidRPr="003B3EF3" w:rsidRDefault="00321DB9" w:rsidP="00482867">
      <w:pPr>
        <w:pStyle w:val="Odsekzoznamu"/>
        <w:numPr>
          <w:ilvl w:val="0"/>
          <w:numId w:val="5"/>
        </w:numPr>
        <w:spacing w:before="60" w:after="60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3EF3">
        <w:rPr>
          <w:rFonts w:ascii="Times New Roman" w:hAnsi="Times New Roman"/>
          <w:sz w:val="24"/>
          <w:szCs w:val="24"/>
        </w:rPr>
        <w:t>výdavky na tlmočnícke a prekladateľské služby;</w:t>
      </w:r>
    </w:p>
    <w:p w14:paraId="0ED4B58B" w14:textId="785F5249" w:rsidR="000F6A3B" w:rsidRPr="003B3EF3" w:rsidRDefault="000F6A3B" w:rsidP="00482867">
      <w:pPr>
        <w:pStyle w:val="Odsekzoznamu"/>
        <w:numPr>
          <w:ilvl w:val="0"/>
          <w:numId w:val="5"/>
        </w:numPr>
        <w:spacing w:before="60" w:after="60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3EF3">
        <w:rPr>
          <w:rFonts w:ascii="Times New Roman" w:hAnsi="Times New Roman"/>
          <w:sz w:val="24"/>
          <w:szCs w:val="24"/>
        </w:rPr>
        <w:t>poštové služby a telekomunikačné služby;</w:t>
      </w:r>
    </w:p>
    <w:p w14:paraId="12D45F79" w14:textId="7BE4B699" w:rsidR="000F6A3B" w:rsidRPr="003B3EF3" w:rsidRDefault="000F6A3B" w:rsidP="00482867">
      <w:pPr>
        <w:pStyle w:val="Odsekzoznamu"/>
        <w:numPr>
          <w:ilvl w:val="0"/>
          <w:numId w:val="5"/>
        </w:numPr>
        <w:spacing w:before="60" w:after="60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3EF3">
        <w:rPr>
          <w:rFonts w:ascii="Times New Roman" w:hAnsi="Times New Roman"/>
          <w:sz w:val="24"/>
          <w:szCs w:val="24"/>
        </w:rPr>
        <w:t>stravovanie;</w:t>
      </w:r>
    </w:p>
    <w:p w14:paraId="5D6EF9A4" w14:textId="593C5517" w:rsidR="00701854" w:rsidRPr="005C5D2F" w:rsidRDefault="00701854" w:rsidP="003F7F8F">
      <w:pPr>
        <w:pStyle w:val="Odsekzoznamu"/>
        <w:numPr>
          <w:ilvl w:val="0"/>
          <w:numId w:val="5"/>
        </w:numPr>
        <w:spacing w:before="60" w:after="60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7919">
        <w:rPr>
          <w:rFonts w:ascii="Times New Roman" w:hAnsi="Times New Roman" w:cs="Times New Roman"/>
          <w:sz w:val="24"/>
          <w:szCs w:val="24"/>
        </w:rPr>
        <w:t xml:space="preserve">riadenie projektu - externé </w:t>
      </w:r>
      <w:r w:rsidR="00DB39A0" w:rsidRPr="007B7919">
        <w:rPr>
          <w:rFonts w:ascii="Times New Roman" w:hAnsi="Times New Roman" w:cs="Times New Roman"/>
          <w:sz w:val="24"/>
          <w:szCs w:val="24"/>
        </w:rPr>
        <w:t>(</w:t>
      </w:r>
      <w:r w:rsidR="006D743F" w:rsidRPr="007B7919">
        <w:rPr>
          <w:rFonts w:ascii="Times New Roman" w:hAnsi="Times New Roman" w:cs="Times New Roman"/>
          <w:sz w:val="24"/>
          <w:szCs w:val="24"/>
        </w:rPr>
        <w:t xml:space="preserve">vo forme </w:t>
      </w:r>
      <w:r w:rsidR="006D743F" w:rsidRPr="007B7919">
        <w:rPr>
          <w:rFonts w:ascii="Times New Roman" w:hAnsi="Times New Roman"/>
          <w:sz w:val="24"/>
          <w:szCs w:val="24"/>
        </w:rPr>
        <w:t>vypracovania žiadostí o platbu, monitorovacích správ projektu a žiadostí o zmenu projektu/Zmluvy</w:t>
      </w:r>
      <w:r w:rsidR="008F39FB" w:rsidRPr="007B7919">
        <w:rPr>
          <w:rFonts w:ascii="Times New Roman" w:hAnsi="Times New Roman"/>
          <w:sz w:val="24"/>
          <w:szCs w:val="24"/>
        </w:rPr>
        <w:t>)</w:t>
      </w:r>
      <w:r w:rsidR="003F1163" w:rsidRPr="007B7919">
        <w:rPr>
          <w:rFonts w:ascii="Times New Roman" w:hAnsi="Times New Roman"/>
          <w:sz w:val="24"/>
          <w:szCs w:val="24"/>
        </w:rPr>
        <w:t>,</w:t>
      </w:r>
      <w:r w:rsidR="006D743F" w:rsidRPr="007B7919">
        <w:rPr>
          <w:rFonts w:ascii="Times New Roman" w:hAnsi="Times New Roman"/>
          <w:sz w:val="24"/>
          <w:szCs w:val="24"/>
        </w:rPr>
        <w:t xml:space="preserve"> </w:t>
      </w:r>
      <w:r w:rsidR="00980D75" w:rsidRPr="007B7919">
        <w:rPr>
          <w:rFonts w:ascii="Times New Roman" w:hAnsi="Times New Roman"/>
          <w:sz w:val="24"/>
          <w:szCs w:val="24"/>
        </w:rPr>
        <w:t>do</w:t>
      </w:r>
      <w:r w:rsidR="00980D75" w:rsidRPr="005C5D2F">
        <w:rPr>
          <w:rFonts w:ascii="Times New Roman" w:hAnsi="Times New Roman"/>
          <w:sz w:val="24"/>
          <w:szCs w:val="24"/>
        </w:rPr>
        <w:t xml:space="preserve"> výšky </w:t>
      </w:r>
      <w:r w:rsidR="004057FD">
        <w:rPr>
          <w:rFonts w:ascii="Times New Roman" w:hAnsi="Times New Roman"/>
          <w:sz w:val="24"/>
          <w:szCs w:val="24"/>
        </w:rPr>
        <w:t>finančných limitov</w:t>
      </w:r>
      <w:r w:rsidR="00671779">
        <w:rPr>
          <w:rFonts w:ascii="Times New Roman" w:hAnsi="Times New Roman"/>
          <w:sz w:val="24"/>
          <w:szCs w:val="24"/>
        </w:rPr>
        <w:t xml:space="preserve"> </w:t>
      </w:r>
      <w:r w:rsidR="00671779" w:rsidRPr="008F01FF">
        <w:rPr>
          <w:rFonts w:ascii="Times New Roman" w:hAnsi="Times New Roman"/>
          <w:sz w:val="24"/>
          <w:szCs w:val="24"/>
        </w:rPr>
        <w:t>definovan</w:t>
      </w:r>
      <w:r w:rsidR="00671779">
        <w:rPr>
          <w:rFonts w:ascii="Times New Roman" w:hAnsi="Times New Roman"/>
          <w:sz w:val="24"/>
          <w:szCs w:val="24"/>
        </w:rPr>
        <w:t>ých</w:t>
      </w:r>
      <w:r w:rsidR="00671779" w:rsidRPr="008F01FF">
        <w:rPr>
          <w:rFonts w:ascii="Times New Roman" w:hAnsi="Times New Roman"/>
          <w:sz w:val="24"/>
          <w:szCs w:val="24"/>
        </w:rPr>
        <w:t xml:space="preserve"> </w:t>
      </w:r>
      <w:r w:rsidR="00671779" w:rsidRPr="003F7F8F">
        <w:rPr>
          <w:rFonts w:ascii="Times New Roman" w:hAnsi="Times New Roman"/>
          <w:sz w:val="24"/>
          <w:szCs w:val="24"/>
        </w:rPr>
        <w:t xml:space="preserve">v Prílohe č. </w:t>
      </w:r>
      <w:r w:rsidR="003F7F8F" w:rsidRPr="003F7F8F">
        <w:rPr>
          <w:rFonts w:ascii="Times New Roman" w:hAnsi="Times New Roman"/>
          <w:sz w:val="24"/>
          <w:szCs w:val="24"/>
        </w:rPr>
        <w:t>2</w:t>
      </w:r>
      <w:r w:rsidR="00671779" w:rsidRPr="003F7F8F">
        <w:rPr>
          <w:rFonts w:ascii="Times New Roman" w:hAnsi="Times New Roman"/>
          <w:sz w:val="24"/>
          <w:szCs w:val="24"/>
        </w:rPr>
        <w:t xml:space="preserve"> </w:t>
      </w:r>
      <w:r w:rsidR="007B7919" w:rsidRPr="003F7F8F">
        <w:rPr>
          <w:rFonts w:ascii="Times New Roman" w:hAnsi="Times New Roman"/>
          <w:sz w:val="24"/>
          <w:szCs w:val="24"/>
        </w:rPr>
        <w:t>tejto</w:t>
      </w:r>
      <w:r w:rsidR="007B7919">
        <w:rPr>
          <w:rFonts w:ascii="Times New Roman" w:hAnsi="Times New Roman"/>
          <w:sz w:val="24"/>
          <w:szCs w:val="24"/>
        </w:rPr>
        <w:t xml:space="preserve"> </w:t>
      </w:r>
      <w:r w:rsidR="003F7F8F">
        <w:rPr>
          <w:rFonts w:ascii="Times New Roman" w:hAnsi="Times New Roman"/>
          <w:sz w:val="24"/>
          <w:szCs w:val="24"/>
        </w:rPr>
        <w:t>p</w:t>
      </w:r>
      <w:r w:rsidR="00671779" w:rsidRPr="008F01FF">
        <w:rPr>
          <w:rFonts w:ascii="Times New Roman" w:hAnsi="Times New Roman"/>
          <w:sz w:val="24"/>
          <w:szCs w:val="24"/>
        </w:rPr>
        <w:t>ríručky</w:t>
      </w:r>
      <w:r w:rsidR="003F0176">
        <w:rPr>
          <w:rFonts w:ascii="Times New Roman" w:hAnsi="Times New Roman"/>
          <w:sz w:val="24"/>
          <w:szCs w:val="24"/>
          <w:lang w:val="en-US"/>
        </w:rPr>
        <w:t>;</w:t>
      </w:r>
    </w:p>
    <w:p w14:paraId="056BFBD2" w14:textId="6AF9D2D1" w:rsidR="002D4277" w:rsidRPr="00813584" w:rsidRDefault="002D4277" w:rsidP="003F7F8F">
      <w:pPr>
        <w:pStyle w:val="Odsekzoznamu"/>
        <w:numPr>
          <w:ilvl w:val="0"/>
          <w:numId w:val="5"/>
        </w:numPr>
        <w:spacing w:before="60" w:after="60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B194E">
        <w:rPr>
          <w:rFonts w:ascii="Times New Roman" w:hAnsi="Times New Roman" w:cs="Times New Roman"/>
          <w:sz w:val="24"/>
          <w:szCs w:val="24"/>
        </w:rPr>
        <w:t>výdavky na vypracovanie koncepčných, strategických a realizačných dokumentov</w:t>
      </w:r>
      <w:r w:rsidR="00F1289F">
        <w:rPr>
          <w:rFonts w:ascii="Times New Roman" w:hAnsi="Times New Roman" w:cs="Times New Roman"/>
          <w:sz w:val="24"/>
          <w:szCs w:val="24"/>
        </w:rPr>
        <w:t>;</w:t>
      </w:r>
    </w:p>
    <w:p w14:paraId="1AA868B4" w14:textId="0B285D18" w:rsidR="003D720A" w:rsidRPr="00C13B05" w:rsidRDefault="00695A0B" w:rsidP="00761692">
      <w:pPr>
        <w:pStyle w:val="Odsekzoznamu"/>
        <w:numPr>
          <w:ilvl w:val="0"/>
          <w:numId w:val="5"/>
        </w:numPr>
        <w:spacing w:before="60" w:after="60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13B05">
        <w:rPr>
          <w:rFonts w:ascii="Times New Roman" w:hAnsi="Times New Roman" w:cs="Times New Roman"/>
          <w:sz w:val="24"/>
          <w:szCs w:val="24"/>
        </w:rPr>
        <w:t>prieskumné</w:t>
      </w:r>
      <w:r w:rsidR="00B06998" w:rsidRPr="00C13B05">
        <w:rPr>
          <w:rFonts w:ascii="Times New Roman" w:hAnsi="Times New Roman" w:cs="Times New Roman"/>
          <w:sz w:val="24"/>
          <w:szCs w:val="24"/>
        </w:rPr>
        <w:t>,</w:t>
      </w:r>
      <w:r w:rsidRPr="00C13B05">
        <w:rPr>
          <w:rFonts w:ascii="Times New Roman" w:hAnsi="Times New Roman" w:cs="Times New Roman"/>
          <w:sz w:val="24"/>
          <w:szCs w:val="24"/>
        </w:rPr>
        <w:t xml:space="preserve"> projektové</w:t>
      </w:r>
      <w:r w:rsidR="00842AF1">
        <w:rPr>
          <w:rFonts w:ascii="Times New Roman" w:hAnsi="Times New Roman" w:cs="Times New Roman"/>
          <w:sz w:val="24"/>
          <w:szCs w:val="24"/>
        </w:rPr>
        <w:t>, sanačné</w:t>
      </w:r>
      <w:r w:rsidR="00B06998" w:rsidRPr="00C13B05">
        <w:rPr>
          <w:rFonts w:ascii="Times New Roman" w:hAnsi="Times New Roman" w:cs="Times New Roman"/>
          <w:sz w:val="24"/>
          <w:szCs w:val="24"/>
        </w:rPr>
        <w:t xml:space="preserve"> a monitorovacie</w:t>
      </w:r>
      <w:r w:rsidRPr="00C13B05">
        <w:rPr>
          <w:rFonts w:ascii="Times New Roman" w:hAnsi="Times New Roman" w:cs="Times New Roman"/>
          <w:sz w:val="24"/>
          <w:szCs w:val="24"/>
        </w:rPr>
        <w:t xml:space="preserve"> práce</w:t>
      </w:r>
      <w:r w:rsidR="00545AD8">
        <w:rPr>
          <w:rFonts w:ascii="Times New Roman" w:hAnsi="Times New Roman" w:cs="Times New Roman"/>
          <w:sz w:val="24"/>
          <w:szCs w:val="24"/>
        </w:rPr>
        <w:t xml:space="preserve"> nesúvisiace s výstavbou</w:t>
      </w:r>
      <w:r w:rsidR="00F1289F">
        <w:rPr>
          <w:rFonts w:ascii="Times New Roman" w:hAnsi="Times New Roman" w:cs="Times New Roman"/>
          <w:sz w:val="24"/>
          <w:szCs w:val="24"/>
        </w:rPr>
        <w:t>;</w:t>
      </w:r>
    </w:p>
    <w:p w14:paraId="49C58AD2" w14:textId="26880E3A" w:rsidR="000B326E" w:rsidRPr="00C13B05" w:rsidRDefault="00695A0B" w:rsidP="00761692">
      <w:pPr>
        <w:pStyle w:val="Odsekzoznamu"/>
        <w:numPr>
          <w:ilvl w:val="0"/>
          <w:numId w:val="5"/>
        </w:numPr>
        <w:spacing w:before="60" w:after="60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13B05">
        <w:rPr>
          <w:rFonts w:ascii="Times New Roman" w:hAnsi="Times New Roman" w:cs="Times New Roman"/>
          <w:sz w:val="24"/>
          <w:szCs w:val="24"/>
        </w:rPr>
        <w:t>vypracovanie prevádzkových a manipulačných poriadkov</w:t>
      </w:r>
      <w:r w:rsidR="00545AD8">
        <w:rPr>
          <w:rFonts w:ascii="Times New Roman" w:hAnsi="Times New Roman" w:cs="Times New Roman"/>
          <w:sz w:val="24"/>
          <w:szCs w:val="24"/>
        </w:rPr>
        <w:t xml:space="preserve"> nesúvisiacich s výstavbou</w:t>
      </w:r>
      <w:r w:rsidRPr="00C13B05">
        <w:rPr>
          <w:rFonts w:ascii="Times New Roman" w:hAnsi="Times New Roman" w:cs="Times New Roman"/>
          <w:sz w:val="24"/>
          <w:szCs w:val="24"/>
        </w:rPr>
        <w:t>;</w:t>
      </w:r>
    </w:p>
    <w:p w14:paraId="475E6725" w14:textId="77777777" w:rsidR="009328BD" w:rsidRDefault="009328BD" w:rsidP="00761692">
      <w:pPr>
        <w:pStyle w:val="Odsekzoznamu"/>
        <w:numPr>
          <w:ilvl w:val="0"/>
          <w:numId w:val="5"/>
        </w:numPr>
        <w:spacing w:before="60" w:after="60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13B05">
        <w:rPr>
          <w:rFonts w:ascii="Times New Roman" w:hAnsi="Times New Roman" w:cs="Times New Roman"/>
          <w:sz w:val="24"/>
          <w:szCs w:val="24"/>
        </w:rPr>
        <w:t>výdavky za štúdie, analýzy, výpočty, všetky druhy posudkov, odborných vyjadrení, ktoré nesúvisia s výstavbou a geologickým prieskumom (napr. znalecké, expertízne, rozbory);</w:t>
      </w:r>
    </w:p>
    <w:p w14:paraId="02106D40" w14:textId="76B4A12F" w:rsidR="000468A8" w:rsidRPr="00C13B05" w:rsidRDefault="000468A8" w:rsidP="00761692">
      <w:pPr>
        <w:pStyle w:val="Odsekzoznamu"/>
        <w:numPr>
          <w:ilvl w:val="0"/>
          <w:numId w:val="5"/>
        </w:numPr>
        <w:spacing w:before="60" w:after="60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výdavky na reprezentačné účely zabezpečované prostredníctvom </w:t>
      </w:r>
      <w:proofErr w:type="spellStart"/>
      <w:r>
        <w:rPr>
          <w:rFonts w:ascii="Times New Roman" w:hAnsi="Times New Roman" w:cs="Times New Roman"/>
          <w:sz w:val="24"/>
          <w:szCs w:val="24"/>
        </w:rPr>
        <w:t>catteringovej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spoločnosti; výdavky spojené s pobytom oficiálnych hostí;</w:t>
      </w:r>
    </w:p>
    <w:p w14:paraId="3D64890E" w14:textId="55C25474" w:rsidR="00695A0B" w:rsidRPr="006873EE" w:rsidRDefault="00363763" w:rsidP="00761692">
      <w:pPr>
        <w:pStyle w:val="Odsekzoznamu"/>
        <w:numPr>
          <w:ilvl w:val="0"/>
          <w:numId w:val="5"/>
        </w:numPr>
        <w:spacing w:before="60" w:after="60"/>
        <w:ind w:left="56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73EE">
        <w:rPr>
          <w:rFonts w:ascii="Times New Roman" w:hAnsi="Times New Roman" w:cs="Times New Roman"/>
          <w:sz w:val="24"/>
          <w:szCs w:val="24"/>
        </w:rPr>
        <w:t>obstaranie nehmotného majetku, ktorého ocenenie sa rovná sume 2</w:t>
      </w:r>
      <w:r w:rsidR="00FA6748">
        <w:rPr>
          <w:rFonts w:ascii="Times New Roman" w:hAnsi="Times New Roman" w:cs="Times New Roman"/>
          <w:sz w:val="24"/>
          <w:szCs w:val="24"/>
        </w:rPr>
        <w:t xml:space="preserve"> </w:t>
      </w:r>
      <w:r w:rsidRPr="006873EE">
        <w:rPr>
          <w:rFonts w:ascii="Times New Roman" w:hAnsi="Times New Roman" w:cs="Times New Roman"/>
          <w:sz w:val="24"/>
          <w:szCs w:val="24"/>
        </w:rPr>
        <w:t>400 EUR</w:t>
      </w:r>
      <w:r w:rsidR="003B331F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4"/>
      </w:r>
      <w:r w:rsidRPr="006873EE">
        <w:rPr>
          <w:rFonts w:ascii="Times New Roman" w:hAnsi="Times New Roman" w:cs="Times New Roman"/>
          <w:sz w:val="24"/>
          <w:szCs w:val="24"/>
        </w:rPr>
        <w:t xml:space="preserve"> alebo je</w:t>
      </w:r>
      <w:r w:rsidR="004B7DC6">
        <w:rPr>
          <w:rFonts w:ascii="Times New Roman" w:hAnsi="Times New Roman" w:cs="Times New Roman"/>
          <w:sz w:val="24"/>
          <w:szCs w:val="24"/>
        </w:rPr>
        <w:t> </w:t>
      </w:r>
      <w:r w:rsidRPr="006873EE">
        <w:rPr>
          <w:rFonts w:ascii="Times New Roman" w:hAnsi="Times New Roman" w:cs="Times New Roman"/>
          <w:sz w:val="24"/>
          <w:szCs w:val="24"/>
        </w:rPr>
        <w:t xml:space="preserve">nižšie, s dobou použiteľnosti dlhšou ako </w:t>
      </w:r>
      <w:r w:rsidR="00FA6748">
        <w:rPr>
          <w:rFonts w:ascii="Times New Roman" w:hAnsi="Times New Roman" w:cs="Times New Roman"/>
          <w:sz w:val="24"/>
          <w:szCs w:val="24"/>
        </w:rPr>
        <w:t>1</w:t>
      </w:r>
      <w:r w:rsidRPr="006873EE">
        <w:rPr>
          <w:rFonts w:ascii="Times New Roman" w:hAnsi="Times New Roman" w:cs="Times New Roman"/>
          <w:sz w:val="24"/>
          <w:szCs w:val="24"/>
        </w:rPr>
        <w:t xml:space="preserve"> rok, ktorý </w:t>
      </w:r>
      <w:r w:rsidR="005775C9" w:rsidRPr="006873EE">
        <w:rPr>
          <w:rFonts w:ascii="Times New Roman" w:hAnsi="Times New Roman" w:cs="Times New Roman"/>
          <w:sz w:val="24"/>
          <w:szCs w:val="24"/>
        </w:rPr>
        <w:t>(</w:t>
      </w:r>
      <w:r w:rsidRPr="00C91A31">
        <w:rPr>
          <w:rFonts w:ascii="Times New Roman" w:hAnsi="Times New Roman" w:cs="Times New Roman"/>
          <w:sz w:val="24"/>
          <w:szCs w:val="24"/>
        </w:rPr>
        <w:t xml:space="preserve">podľa rozhodnutia účtovnej jednotky </w:t>
      </w:r>
      <w:r w:rsidR="005775C9" w:rsidRPr="00C91A31">
        <w:rPr>
          <w:rFonts w:ascii="Times New Roman" w:hAnsi="Times New Roman" w:cs="Times New Roman"/>
          <w:sz w:val="24"/>
          <w:szCs w:val="24"/>
        </w:rPr>
        <w:t>-</w:t>
      </w:r>
      <w:r w:rsidRPr="00C91A31">
        <w:rPr>
          <w:rFonts w:ascii="Times New Roman" w:hAnsi="Times New Roman" w:cs="Times New Roman"/>
          <w:sz w:val="24"/>
          <w:szCs w:val="24"/>
        </w:rPr>
        <w:t xml:space="preserve"> prijímateľa</w:t>
      </w:r>
      <w:r w:rsidR="005775C9" w:rsidRPr="006873EE">
        <w:rPr>
          <w:rFonts w:ascii="Times New Roman" w:hAnsi="Times New Roman" w:cs="Times New Roman"/>
          <w:sz w:val="24"/>
          <w:szCs w:val="24"/>
        </w:rPr>
        <w:t>)</w:t>
      </w:r>
      <w:r w:rsidRPr="006873EE">
        <w:rPr>
          <w:rFonts w:ascii="Times New Roman" w:hAnsi="Times New Roman" w:cs="Times New Roman"/>
          <w:sz w:val="24"/>
          <w:szCs w:val="24"/>
        </w:rPr>
        <w:t xml:space="preserve"> nebol zaradený d</w:t>
      </w:r>
      <w:r w:rsidR="004A4439" w:rsidRPr="006873EE">
        <w:rPr>
          <w:rFonts w:ascii="Times New Roman" w:hAnsi="Times New Roman" w:cs="Times New Roman"/>
          <w:sz w:val="24"/>
          <w:szCs w:val="24"/>
        </w:rPr>
        <w:t>o dlhodobého nehmotného majetku.</w:t>
      </w:r>
    </w:p>
    <w:p w14:paraId="3C243016" w14:textId="77777777" w:rsidR="007A0506" w:rsidRPr="006873EE" w:rsidRDefault="007A0506" w:rsidP="00993E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240" w:after="120" w:line="23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73EE">
        <w:rPr>
          <w:rFonts w:ascii="Times New Roman" w:hAnsi="Times New Roman" w:cs="Times New Roman"/>
          <w:b/>
          <w:sz w:val="28"/>
          <w:szCs w:val="28"/>
        </w:rPr>
        <w:t>52 - Osobné výdavky</w:t>
      </w:r>
    </w:p>
    <w:p w14:paraId="15873C5F" w14:textId="77777777" w:rsidR="001F7339" w:rsidRPr="00E62AD9" w:rsidRDefault="001F7339" w:rsidP="001C6106">
      <w:pPr>
        <w:spacing w:before="240"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Trieda oprávnených výdavkov </w:t>
      </w:r>
      <w:r w:rsidRPr="00E62AD9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52</w:t>
      </w:r>
      <w:r w:rsidRPr="00E62AD9">
        <w:rPr>
          <w:rFonts w:ascii="Times New Roman" w:hAnsi="Times New Roman" w:cs="Times New Roman"/>
          <w:sz w:val="24"/>
          <w:szCs w:val="24"/>
        </w:rPr>
        <w:t xml:space="preserve"> </w:t>
      </w:r>
      <w:r w:rsidR="00386FE2" w:rsidRPr="00E62AD9">
        <w:rPr>
          <w:rFonts w:ascii="Times New Roman" w:hAnsi="Times New Roman" w:cs="Times New Roman"/>
          <w:sz w:val="24"/>
          <w:szCs w:val="24"/>
        </w:rPr>
        <w:t>obsahuje nasledovnú skupinu oprávnených výdavkov</w:t>
      </w:r>
      <w:r w:rsidRPr="00E62AD9">
        <w:rPr>
          <w:rFonts w:ascii="Times New Roman" w:hAnsi="Times New Roman" w:cs="Times New Roman"/>
          <w:sz w:val="24"/>
          <w:szCs w:val="24"/>
        </w:rPr>
        <w:t>:</w:t>
      </w:r>
    </w:p>
    <w:p w14:paraId="0023D2B2" w14:textId="77777777" w:rsidR="001F7339" w:rsidRPr="00E62AD9" w:rsidRDefault="001F7339" w:rsidP="00993E6F">
      <w:pPr>
        <w:pStyle w:val="Odsekzoznamu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sz w:val="24"/>
          <w:szCs w:val="24"/>
        </w:rPr>
        <w:t>521 - Mzdové výdavky</w:t>
      </w:r>
    </w:p>
    <w:p w14:paraId="53C67113" w14:textId="77777777" w:rsidR="00B5743F" w:rsidRDefault="00B5743F" w:rsidP="00761692">
      <w:pPr>
        <w:spacing w:before="240" w:after="6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14:paraId="7EECD1DF" w14:textId="77777777" w:rsidR="00B5743F" w:rsidRDefault="00B5743F" w:rsidP="00761692">
      <w:pPr>
        <w:spacing w:before="240" w:after="6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14:paraId="0BC74465" w14:textId="77777777" w:rsidR="007A0506" w:rsidRPr="00E62AD9" w:rsidRDefault="007A0506" w:rsidP="00761692">
      <w:pPr>
        <w:spacing w:before="240" w:after="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>521 - Mzdové výdavky</w:t>
      </w:r>
      <w:r w:rsidR="003567F9" w:rsidRPr="00E62AD9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5"/>
      </w:r>
      <w:r w:rsidR="00B2048C" w:rsidRPr="00E62AD9">
        <w:rPr>
          <w:rFonts w:ascii="Times New Roman" w:hAnsi="Times New Roman" w:cs="Times New Roman"/>
          <w:sz w:val="24"/>
          <w:szCs w:val="24"/>
        </w:rPr>
        <w:t xml:space="preserve"> - do tejto skupiny oprávnených výdavkov sa zaraďujú najmä nasledovné typy oprávnených výdavkov:</w:t>
      </w:r>
    </w:p>
    <w:p w14:paraId="4DA8C913" w14:textId="2D460B66" w:rsidR="00015C43" w:rsidRPr="009A2BE6" w:rsidRDefault="00015C43" w:rsidP="00334372">
      <w:pPr>
        <w:pStyle w:val="Odsekzoznamu"/>
        <w:numPr>
          <w:ilvl w:val="0"/>
          <w:numId w:val="5"/>
        </w:numPr>
        <w:spacing w:before="60" w:after="60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239A">
        <w:rPr>
          <w:rFonts w:ascii="Times New Roman" w:hAnsi="Times New Roman" w:cs="Times New Roman"/>
          <w:sz w:val="24"/>
          <w:szCs w:val="24"/>
        </w:rPr>
        <w:t>mzdové výdavky</w:t>
      </w:r>
      <w:r w:rsidR="007662DA" w:rsidRPr="0007239A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6"/>
      </w:r>
      <w:r w:rsidRPr="0007239A">
        <w:rPr>
          <w:rFonts w:ascii="Times New Roman" w:hAnsi="Times New Roman" w:cs="Times New Roman"/>
          <w:sz w:val="24"/>
          <w:szCs w:val="24"/>
        </w:rPr>
        <w:t xml:space="preserve"> zamestnancov prijímateľa</w:t>
      </w:r>
      <w:r w:rsidR="003B3EF3">
        <w:rPr>
          <w:rFonts w:ascii="Times New Roman" w:hAnsi="Times New Roman" w:cs="Times New Roman"/>
          <w:sz w:val="24"/>
          <w:szCs w:val="24"/>
        </w:rPr>
        <w:t xml:space="preserve"> </w:t>
      </w:r>
      <w:r w:rsidRPr="0007239A">
        <w:rPr>
          <w:rFonts w:ascii="Times New Roman" w:hAnsi="Times New Roman" w:cs="Times New Roman"/>
          <w:sz w:val="24"/>
          <w:szCs w:val="24"/>
        </w:rPr>
        <w:t xml:space="preserve">bezprostredne súvisiace s realizáciou </w:t>
      </w:r>
      <w:r w:rsidR="004B66A6" w:rsidRPr="0007239A">
        <w:rPr>
          <w:rFonts w:ascii="Times New Roman" w:hAnsi="Times New Roman" w:cs="Times New Roman"/>
          <w:sz w:val="24"/>
          <w:szCs w:val="24"/>
        </w:rPr>
        <w:t xml:space="preserve">hlavných aktivít </w:t>
      </w:r>
      <w:r w:rsidRPr="0007239A">
        <w:rPr>
          <w:rFonts w:ascii="Times New Roman" w:hAnsi="Times New Roman" w:cs="Times New Roman"/>
          <w:sz w:val="24"/>
          <w:szCs w:val="24"/>
        </w:rPr>
        <w:t>projektu (</w:t>
      </w:r>
      <w:r w:rsidR="004B66A6" w:rsidRPr="0007239A">
        <w:rPr>
          <w:rFonts w:ascii="Times New Roman" w:hAnsi="Times New Roman" w:cs="Times New Roman"/>
          <w:sz w:val="24"/>
          <w:szCs w:val="24"/>
        </w:rPr>
        <w:t>priame výdavky</w:t>
      </w:r>
      <w:r w:rsidRPr="0007239A">
        <w:rPr>
          <w:rFonts w:ascii="Times New Roman" w:hAnsi="Times New Roman" w:cs="Times New Roman"/>
          <w:sz w:val="24"/>
          <w:szCs w:val="24"/>
        </w:rPr>
        <w:t>)</w:t>
      </w:r>
      <w:r w:rsidR="000E3CDE">
        <w:rPr>
          <w:rFonts w:ascii="Times New Roman" w:hAnsi="Times New Roman" w:cs="Times New Roman"/>
          <w:sz w:val="24"/>
          <w:szCs w:val="24"/>
        </w:rPr>
        <w:t>;</w:t>
      </w:r>
      <w:r w:rsidR="004B66A6" w:rsidRPr="000723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2F8183" w14:textId="4C32C9BC" w:rsidR="00015C43" w:rsidRPr="0007239A" w:rsidRDefault="00015C43" w:rsidP="00334372">
      <w:pPr>
        <w:pStyle w:val="Odsekzoznamu"/>
        <w:numPr>
          <w:ilvl w:val="0"/>
          <w:numId w:val="5"/>
        </w:numPr>
        <w:spacing w:before="60" w:after="60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239A">
        <w:rPr>
          <w:rFonts w:ascii="Times New Roman" w:hAnsi="Times New Roman" w:cs="Times New Roman"/>
          <w:sz w:val="24"/>
          <w:szCs w:val="24"/>
        </w:rPr>
        <w:t>odmeny za práce vykonané mimo pracovného pomeru vrátane povinných odvodov za</w:t>
      </w:r>
      <w:r w:rsidR="008070F6">
        <w:rPr>
          <w:rFonts w:ascii="Times New Roman" w:hAnsi="Times New Roman" w:cs="Times New Roman"/>
          <w:sz w:val="24"/>
          <w:szCs w:val="24"/>
        </w:rPr>
        <w:t> </w:t>
      </w:r>
      <w:r w:rsidRPr="0007239A">
        <w:rPr>
          <w:rFonts w:ascii="Times New Roman" w:hAnsi="Times New Roman" w:cs="Times New Roman"/>
          <w:sz w:val="24"/>
          <w:szCs w:val="24"/>
        </w:rPr>
        <w:t>zamestnávateľa, pričom mimo pracovným pomerom sa rozumejú vzťahy uzatvorené v</w:t>
      </w:r>
      <w:r w:rsidR="008070F6">
        <w:rPr>
          <w:rFonts w:ascii="Times New Roman" w:hAnsi="Times New Roman" w:cs="Times New Roman"/>
          <w:sz w:val="24"/>
          <w:szCs w:val="24"/>
        </w:rPr>
        <w:t> </w:t>
      </w:r>
      <w:r w:rsidRPr="0007239A">
        <w:rPr>
          <w:rFonts w:ascii="Times New Roman" w:hAnsi="Times New Roman" w:cs="Times New Roman"/>
          <w:sz w:val="24"/>
          <w:szCs w:val="24"/>
        </w:rPr>
        <w:t>zmysle ustanovení § 223-228 z. č. 311/2001 Z. z. Zákonníka práce v znení neskorších predpisov (t. j. dohoda o vykonaní práce</w:t>
      </w:r>
      <w:r w:rsidR="0040259D">
        <w:rPr>
          <w:rFonts w:ascii="Times New Roman" w:hAnsi="Times New Roman" w:cs="Times New Roman"/>
          <w:sz w:val="24"/>
          <w:szCs w:val="24"/>
        </w:rPr>
        <w:t>,</w:t>
      </w:r>
      <w:r w:rsidRPr="0007239A">
        <w:rPr>
          <w:rFonts w:ascii="Times New Roman" w:hAnsi="Times New Roman" w:cs="Times New Roman"/>
          <w:sz w:val="24"/>
          <w:szCs w:val="24"/>
        </w:rPr>
        <w:t xml:space="preserve"> ak ide o prácu, ktorá je vymedzená výsledkom, dohoda o pracovnej činnosti ak ide o príležitostnú činnosť vymedzenú druhom práce a</w:t>
      </w:r>
      <w:r w:rsidR="008070F6">
        <w:rPr>
          <w:rFonts w:ascii="Times New Roman" w:hAnsi="Times New Roman" w:cs="Times New Roman"/>
          <w:sz w:val="24"/>
          <w:szCs w:val="24"/>
        </w:rPr>
        <w:t> </w:t>
      </w:r>
      <w:r w:rsidRPr="0007239A">
        <w:rPr>
          <w:rFonts w:ascii="Times New Roman" w:hAnsi="Times New Roman" w:cs="Times New Roman"/>
          <w:sz w:val="24"/>
          <w:szCs w:val="24"/>
        </w:rPr>
        <w:t xml:space="preserve">dohoda o brigádnickej práci študentov) </w:t>
      </w:r>
      <w:r w:rsidR="00BE0B34" w:rsidRPr="0007239A">
        <w:rPr>
          <w:rFonts w:ascii="Times New Roman" w:hAnsi="Times New Roman" w:cs="Times New Roman"/>
          <w:sz w:val="24"/>
          <w:szCs w:val="24"/>
        </w:rPr>
        <w:t xml:space="preserve">bezprostredne </w:t>
      </w:r>
      <w:r w:rsidRPr="0007239A">
        <w:rPr>
          <w:rFonts w:ascii="Times New Roman" w:hAnsi="Times New Roman" w:cs="Times New Roman"/>
          <w:sz w:val="24"/>
          <w:szCs w:val="24"/>
        </w:rPr>
        <w:t>súvisiace s</w:t>
      </w:r>
      <w:r w:rsidR="004B66A6" w:rsidRPr="0007239A">
        <w:rPr>
          <w:rFonts w:ascii="Times New Roman" w:hAnsi="Times New Roman" w:cs="Times New Roman"/>
          <w:sz w:val="24"/>
          <w:szCs w:val="24"/>
        </w:rPr>
        <w:t> </w:t>
      </w:r>
      <w:r w:rsidRPr="0007239A">
        <w:rPr>
          <w:rFonts w:ascii="Times New Roman" w:hAnsi="Times New Roman" w:cs="Times New Roman"/>
          <w:sz w:val="24"/>
          <w:szCs w:val="24"/>
        </w:rPr>
        <w:t>realizáciou</w:t>
      </w:r>
      <w:r w:rsidR="004B66A6" w:rsidRPr="0007239A">
        <w:rPr>
          <w:rFonts w:ascii="Times New Roman" w:hAnsi="Times New Roman" w:cs="Times New Roman"/>
          <w:sz w:val="24"/>
          <w:szCs w:val="24"/>
        </w:rPr>
        <w:t xml:space="preserve"> hlavných aktivít projektu (priame výdavky);</w:t>
      </w:r>
    </w:p>
    <w:p w14:paraId="133AB119" w14:textId="2B19A212" w:rsidR="00015C43" w:rsidRPr="00744290" w:rsidRDefault="00770DA3" w:rsidP="00334372">
      <w:pPr>
        <w:pStyle w:val="Odsekzoznamu"/>
        <w:numPr>
          <w:ilvl w:val="0"/>
          <w:numId w:val="5"/>
        </w:numPr>
        <w:spacing w:before="60" w:after="60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239A">
        <w:rPr>
          <w:rFonts w:ascii="Times New Roman" w:hAnsi="Times New Roman" w:cs="Times New Roman"/>
          <w:sz w:val="24"/>
          <w:szCs w:val="24"/>
        </w:rPr>
        <w:t>mzdové výdavky zamestnancov prijímateľa bezprostredne súvisiace s</w:t>
      </w:r>
      <w:r w:rsidR="00F23C76" w:rsidRPr="0007239A">
        <w:rPr>
          <w:rFonts w:ascii="Times New Roman" w:hAnsi="Times New Roman" w:cs="Times New Roman"/>
          <w:sz w:val="24"/>
          <w:szCs w:val="24"/>
        </w:rPr>
        <w:t> </w:t>
      </w:r>
      <w:r w:rsidR="00015C43" w:rsidRPr="0007239A">
        <w:rPr>
          <w:rFonts w:ascii="Times New Roman" w:hAnsi="Times New Roman" w:cs="Times New Roman"/>
          <w:sz w:val="24"/>
          <w:szCs w:val="24"/>
        </w:rPr>
        <w:t>riadením</w:t>
      </w:r>
      <w:r w:rsidR="009309C3" w:rsidRPr="0007239A">
        <w:rPr>
          <w:rFonts w:ascii="Times New Roman" w:hAnsi="Times New Roman" w:cs="Times New Roman"/>
          <w:sz w:val="24"/>
          <w:szCs w:val="24"/>
        </w:rPr>
        <w:t xml:space="preserve"> </w:t>
      </w:r>
      <w:r w:rsidRPr="0007239A">
        <w:rPr>
          <w:rFonts w:ascii="Times New Roman" w:hAnsi="Times New Roman" w:cs="Times New Roman"/>
          <w:sz w:val="24"/>
          <w:szCs w:val="24"/>
        </w:rPr>
        <w:t>projektu</w:t>
      </w:r>
      <w:r w:rsidR="003463AA" w:rsidRPr="0007239A">
        <w:rPr>
          <w:rFonts w:ascii="Times New Roman" w:hAnsi="Times New Roman" w:cs="Times New Roman"/>
          <w:sz w:val="24"/>
          <w:szCs w:val="24"/>
        </w:rPr>
        <w:t xml:space="preserve"> - interné</w:t>
      </w:r>
      <w:r w:rsidR="004B66A6" w:rsidRPr="0007239A">
        <w:rPr>
          <w:rFonts w:ascii="Times New Roman" w:hAnsi="Times New Roman" w:cs="Times New Roman"/>
          <w:sz w:val="24"/>
          <w:szCs w:val="24"/>
        </w:rPr>
        <w:t xml:space="preserve"> (priame </w:t>
      </w:r>
      <w:r w:rsidR="004B66A6" w:rsidRPr="008070F6">
        <w:rPr>
          <w:rFonts w:ascii="Times New Roman" w:hAnsi="Times New Roman" w:cs="Times New Roman"/>
          <w:sz w:val="24"/>
          <w:szCs w:val="24"/>
        </w:rPr>
        <w:t>výdavky)</w:t>
      </w:r>
      <w:r w:rsidR="00D35218" w:rsidRPr="008070F6">
        <w:rPr>
          <w:rFonts w:ascii="Times New Roman" w:hAnsi="Times New Roman" w:cs="Times New Roman"/>
          <w:sz w:val="24"/>
          <w:szCs w:val="24"/>
        </w:rPr>
        <w:t xml:space="preserve"> </w:t>
      </w:r>
      <w:r w:rsidR="00CE64B7" w:rsidRPr="008070F6">
        <w:rPr>
          <w:rFonts w:ascii="Times New Roman" w:hAnsi="Times New Roman" w:cs="Times New Roman"/>
          <w:sz w:val="24"/>
          <w:szCs w:val="24"/>
        </w:rPr>
        <w:t xml:space="preserve">za </w:t>
      </w:r>
      <w:r w:rsidR="00CE64B7" w:rsidRPr="008070F6">
        <w:rPr>
          <w:rFonts w:ascii="Times New Roman" w:hAnsi="Times New Roman"/>
          <w:sz w:val="24"/>
          <w:szCs w:val="24"/>
        </w:rPr>
        <w:t>vypracovanie žiadostí o platbu, monitorovacích správ projektu a žiadostí o zmenu projektu/Zmluvy</w:t>
      </w:r>
      <w:r w:rsidR="008070F6">
        <w:rPr>
          <w:rFonts w:ascii="Times New Roman" w:hAnsi="Times New Roman"/>
          <w:sz w:val="24"/>
          <w:szCs w:val="24"/>
        </w:rPr>
        <w:t>,</w:t>
      </w:r>
      <w:r w:rsidR="008070F6" w:rsidRPr="00F7202D">
        <w:rPr>
          <w:rFonts w:ascii="Times New Roman" w:hAnsi="Times New Roman"/>
          <w:sz w:val="24"/>
          <w:szCs w:val="24"/>
        </w:rPr>
        <w:t xml:space="preserve"> </w:t>
      </w:r>
      <w:r w:rsidR="008070F6" w:rsidRPr="00F7202D">
        <w:rPr>
          <w:rFonts w:ascii="Times New Roman" w:hAnsi="Times New Roman" w:cs="Times New Roman"/>
          <w:sz w:val="24"/>
          <w:szCs w:val="24"/>
        </w:rPr>
        <w:t xml:space="preserve">v prípade ak uvedené činnosti sú zabezpečované </w:t>
      </w:r>
      <w:r w:rsidR="001E6ACB" w:rsidRPr="00F7202D">
        <w:rPr>
          <w:rFonts w:ascii="Times New Roman" w:hAnsi="Times New Roman" w:cs="Times New Roman"/>
          <w:sz w:val="24"/>
          <w:szCs w:val="24"/>
        </w:rPr>
        <w:t xml:space="preserve">v projekte </w:t>
      </w:r>
      <w:r w:rsidR="008070F6" w:rsidRPr="00F7202D">
        <w:rPr>
          <w:rFonts w:ascii="Times New Roman" w:hAnsi="Times New Roman" w:cs="Times New Roman"/>
          <w:sz w:val="24"/>
          <w:szCs w:val="24"/>
        </w:rPr>
        <w:t>dodávateľsky</w:t>
      </w:r>
      <w:r w:rsidR="000E3CDE">
        <w:rPr>
          <w:rFonts w:ascii="Times New Roman" w:hAnsi="Times New Roman" w:cs="Times New Roman"/>
          <w:sz w:val="24"/>
          <w:szCs w:val="24"/>
        </w:rPr>
        <w:t xml:space="preserve"> </w:t>
      </w:r>
      <w:r w:rsidR="001E6ACB" w:rsidRPr="00F7202D">
        <w:rPr>
          <w:rFonts w:ascii="Times New Roman" w:hAnsi="Times New Roman" w:cs="Times New Roman"/>
          <w:sz w:val="24"/>
          <w:szCs w:val="24"/>
        </w:rPr>
        <w:t xml:space="preserve">(externý manažment), </w:t>
      </w:r>
      <w:r w:rsidR="008070F6" w:rsidRPr="00F7202D">
        <w:rPr>
          <w:rFonts w:ascii="Times New Roman" w:hAnsi="Times New Roman" w:cs="Times New Roman"/>
          <w:sz w:val="24"/>
          <w:szCs w:val="24"/>
        </w:rPr>
        <w:t xml:space="preserve"> </w:t>
      </w:r>
      <w:r w:rsidR="001E6ACB" w:rsidRPr="00F7202D">
        <w:rPr>
          <w:rFonts w:ascii="Times New Roman" w:hAnsi="Times New Roman" w:cs="Times New Roman"/>
          <w:sz w:val="24"/>
          <w:szCs w:val="24"/>
        </w:rPr>
        <w:t xml:space="preserve">budú  vykazované  </w:t>
      </w:r>
      <w:r w:rsidR="001E6ACB" w:rsidRPr="00744290">
        <w:rPr>
          <w:rFonts w:ascii="Times New Roman" w:hAnsi="Times New Roman" w:cs="Times New Roman"/>
          <w:sz w:val="24"/>
          <w:szCs w:val="24"/>
        </w:rPr>
        <w:t xml:space="preserve">v  triede oprávnených výdavkov 51 – Služby; </w:t>
      </w:r>
    </w:p>
    <w:p w14:paraId="31D84D62" w14:textId="116B639C" w:rsidR="00C208C6" w:rsidRPr="00691EB1" w:rsidRDefault="00770DA3" w:rsidP="00C208C6">
      <w:pPr>
        <w:pStyle w:val="Odsekzoznamu"/>
        <w:numPr>
          <w:ilvl w:val="0"/>
          <w:numId w:val="5"/>
        </w:numPr>
        <w:spacing w:before="60" w:after="60"/>
        <w:ind w:left="568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4290">
        <w:rPr>
          <w:rFonts w:ascii="Times New Roman" w:hAnsi="Times New Roman" w:cs="Times New Roman"/>
          <w:sz w:val="24"/>
          <w:szCs w:val="24"/>
        </w:rPr>
        <w:t xml:space="preserve">odmeny za práce </w:t>
      </w:r>
      <w:r w:rsidR="002F7D69" w:rsidRPr="00744290">
        <w:rPr>
          <w:rFonts w:ascii="Times New Roman" w:hAnsi="Times New Roman" w:cs="Times New Roman"/>
          <w:sz w:val="24"/>
          <w:szCs w:val="24"/>
        </w:rPr>
        <w:t xml:space="preserve">vykonané </w:t>
      </w:r>
      <w:r w:rsidRPr="00744290">
        <w:rPr>
          <w:rFonts w:ascii="Times New Roman" w:hAnsi="Times New Roman" w:cs="Times New Roman"/>
          <w:sz w:val="24"/>
          <w:szCs w:val="24"/>
        </w:rPr>
        <w:t>mimo</w:t>
      </w:r>
      <w:r w:rsidR="002F7D69" w:rsidRPr="00744290">
        <w:rPr>
          <w:rFonts w:ascii="Times New Roman" w:hAnsi="Times New Roman" w:cs="Times New Roman"/>
          <w:sz w:val="24"/>
          <w:szCs w:val="24"/>
        </w:rPr>
        <w:t xml:space="preserve"> </w:t>
      </w:r>
      <w:r w:rsidRPr="00744290">
        <w:rPr>
          <w:rFonts w:ascii="Times New Roman" w:hAnsi="Times New Roman" w:cs="Times New Roman"/>
          <w:sz w:val="24"/>
          <w:szCs w:val="24"/>
        </w:rPr>
        <w:t>pracovného pomeru</w:t>
      </w:r>
      <w:r w:rsidR="00FF3B97" w:rsidRPr="00744290">
        <w:rPr>
          <w:rFonts w:ascii="Times New Roman" w:hAnsi="Times New Roman" w:cs="Times New Roman"/>
          <w:sz w:val="24"/>
          <w:szCs w:val="24"/>
        </w:rPr>
        <w:t xml:space="preserve"> </w:t>
      </w:r>
      <w:r w:rsidR="002F7D69" w:rsidRPr="00744290">
        <w:rPr>
          <w:rFonts w:ascii="Times New Roman" w:hAnsi="Times New Roman" w:cs="Times New Roman"/>
          <w:sz w:val="24"/>
          <w:szCs w:val="24"/>
        </w:rPr>
        <w:t>vrátane povinných odvodov za</w:t>
      </w:r>
      <w:r w:rsidR="008070F6" w:rsidRPr="00744290">
        <w:rPr>
          <w:rFonts w:ascii="Times New Roman" w:hAnsi="Times New Roman" w:cs="Times New Roman"/>
          <w:sz w:val="24"/>
          <w:szCs w:val="24"/>
        </w:rPr>
        <w:t> </w:t>
      </w:r>
      <w:r w:rsidR="002F7D69" w:rsidRPr="00744290">
        <w:rPr>
          <w:rFonts w:ascii="Times New Roman" w:hAnsi="Times New Roman" w:cs="Times New Roman"/>
          <w:sz w:val="24"/>
          <w:szCs w:val="24"/>
        </w:rPr>
        <w:t>zamestnávateľa</w:t>
      </w:r>
      <w:r w:rsidRPr="00744290">
        <w:rPr>
          <w:rFonts w:ascii="Times New Roman" w:hAnsi="Times New Roman" w:cs="Times New Roman"/>
          <w:sz w:val="24"/>
          <w:szCs w:val="24"/>
        </w:rPr>
        <w:t>, pričom mimo</w:t>
      </w:r>
      <w:r w:rsidR="002F7D69" w:rsidRPr="00744290">
        <w:rPr>
          <w:rFonts w:ascii="Times New Roman" w:hAnsi="Times New Roman" w:cs="Times New Roman"/>
          <w:sz w:val="24"/>
          <w:szCs w:val="24"/>
        </w:rPr>
        <w:t xml:space="preserve"> </w:t>
      </w:r>
      <w:r w:rsidRPr="00744290">
        <w:rPr>
          <w:rFonts w:ascii="Times New Roman" w:hAnsi="Times New Roman" w:cs="Times New Roman"/>
          <w:sz w:val="24"/>
          <w:szCs w:val="24"/>
        </w:rPr>
        <w:t>pracovným pomerom sa rozumejú vzťahy uzatvorené v</w:t>
      </w:r>
      <w:r w:rsidR="008070F6" w:rsidRPr="00744290">
        <w:rPr>
          <w:rFonts w:ascii="Times New Roman" w:hAnsi="Times New Roman" w:cs="Times New Roman"/>
          <w:sz w:val="24"/>
          <w:szCs w:val="24"/>
        </w:rPr>
        <w:t> </w:t>
      </w:r>
      <w:r w:rsidRPr="00744290">
        <w:rPr>
          <w:rFonts w:ascii="Times New Roman" w:hAnsi="Times New Roman" w:cs="Times New Roman"/>
          <w:sz w:val="24"/>
          <w:szCs w:val="24"/>
        </w:rPr>
        <w:t>zmysle ustanovení § 223-228 z. č. 311/2001 Z.</w:t>
      </w:r>
      <w:r w:rsidR="00AA3A63" w:rsidRPr="00744290">
        <w:rPr>
          <w:rFonts w:ascii="Times New Roman" w:hAnsi="Times New Roman" w:cs="Times New Roman"/>
          <w:sz w:val="24"/>
          <w:szCs w:val="24"/>
        </w:rPr>
        <w:t xml:space="preserve"> </w:t>
      </w:r>
      <w:r w:rsidRPr="00744290">
        <w:rPr>
          <w:rFonts w:ascii="Times New Roman" w:hAnsi="Times New Roman" w:cs="Times New Roman"/>
          <w:sz w:val="24"/>
          <w:szCs w:val="24"/>
        </w:rPr>
        <w:t>z. Zákonníka práce v znení nesk</w:t>
      </w:r>
      <w:r w:rsidR="009309C3" w:rsidRPr="00744290">
        <w:rPr>
          <w:rFonts w:ascii="Times New Roman" w:hAnsi="Times New Roman" w:cs="Times New Roman"/>
          <w:sz w:val="24"/>
          <w:szCs w:val="24"/>
        </w:rPr>
        <w:t>orších</w:t>
      </w:r>
      <w:r w:rsidRPr="00744290">
        <w:rPr>
          <w:rFonts w:ascii="Times New Roman" w:hAnsi="Times New Roman" w:cs="Times New Roman"/>
          <w:sz w:val="24"/>
          <w:szCs w:val="24"/>
        </w:rPr>
        <w:t xml:space="preserve"> predpisov (t. j. dohoda o vykonaní práce ak ide o prácu, ktorá je vymedzená výsledkom, dohoda o pracovnej činnosti ak ide o príležitostnú činnosť vymedzenú druhom práce a</w:t>
      </w:r>
      <w:r w:rsidR="008070F6" w:rsidRPr="00744290">
        <w:rPr>
          <w:rFonts w:ascii="Times New Roman" w:hAnsi="Times New Roman" w:cs="Times New Roman"/>
          <w:sz w:val="24"/>
          <w:szCs w:val="24"/>
        </w:rPr>
        <w:t> </w:t>
      </w:r>
      <w:r w:rsidRPr="00744290">
        <w:rPr>
          <w:rFonts w:ascii="Times New Roman" w:hAnsi="Times New Roman" w:cs="Times New Roman"/>
          <w:sz w:val="24"/>
          <w:szCs w:val="24"/>
        </w:rPr>
        <w:t>dohoda o brigádnickej práci študentov)</w:t>
      </w:r>
      <w:r w:rsidR="00F23C76" w:rsidRPr="00744290">
        <w:rPr>
          <w:rFonts w:ascii="Times New Roman" w:hAnsi="Times New Roman" w:cs="Times New Roman"/>
          <w:sz w:val="24"/>
          <w:szCs w:val="24"/>
        </w:rPr>
        <w:t xml:space="preserve"> </w:t>
      </w:r>
      <w:r w:rsidR="00BE0B34" w:rsidRPr="00744290">
        <w:rPr>
          <w:rFonts w:ascii="Times New Roman" w:hAnsi="Times New Roman" w:cs="Times New Roman"/>
          <w:sz w:val="24"/>
          <w:szCs w:val="24"/>
        </w:rPr>
        <w:t xml:space="preserve">bezprostredne </w:t>
      </w:r>
      <w:r w:rsidR="00F23C76" w:rsidRPr="00744290">
        <w:rPr>
          <w:rFonts w:ascii="Times New Roman" w:hAnsi="Times New Roman" w:cs="Times New Roman"/>
          <w:sz w:val="24"/>
          <w:szCs w:val="24"/>
        </w:rPr>
        <w:t>súvisiace s r</w:t>
      </w:r>
      <w:r w:rsidR="004B66A6" w:rsidRPr="00744290">
        <w:rPr>
          <w:rFonts w:ascii="Times New Roman" w:hAnsi="Times New Roman" w:cs="Times New Roman"/>
          <w:sz w:val="24"/>
          <w:szCs w:val="24"/>
        </w:rPr>
        <w:t>iadením</w:t>
      </w:r>
      <w:r w:rsidR="00F23C76" w:rsidRPr="00744290">
        <w:rPr>
          <w:rFonts w:ascii="Times New Roman" w:hAnsi="Times New Roman" w:cs="Times New Roman"/>
          <w:sz w:val="24"/>
          <w:szCs w:val="24"/>
        </w:rPr>
        <w:t xml:space="preserve"> projektu</w:t>
      </w:r>
      <w:r w:rsidR="00510764" w:rsidRPr="00744290">
        <w:rPr>
          <w:rFonts w:ascii="Times New Roman" w:hAnsi="Times New Roman" w:cs="Times New Roman"/>
          <w:sz w:val="24"/>
          <w:szCs w:val="24"/>
        </w:rPr>
        <w:t xml:space="preserve"> - interné</w:t>
      </w:r>
      <w:r w:rsidR="004B66A6" w:rsidRPr="00744290">
        <w:rPr>
          <w:rFonts w:ascii="Times New Roman" w:hAnsi="Times New Roman" w:cs="Times New Roman"/>
          <w:sz w:val="24"/>
          <w:szCs w:val="24"/>
        </w:rPr>
        <w:t xml:space="preserve"> (priame výdavky)</w:t>
      </w:r>
      <w:r w:rsidR="00CE64B7" w:rsidRPr="00744290">
        <w:rPr>
          <w:rFonts w:ascii="Times New Roman" w:hAnsi="Times New Roman" w:cs="Times New Roman"/>
          <w:sz w:val="24"/>
          <w:szCs w:val="24"/>
        </w:rPr>
        <w:t xml:space="preserve"> za </w:t>
      </w:r>
      <w:r w:rsidR="00CE64B7" w:rsidRPr="00744290">
        <w:rPr>
          <w:rFonts w:ascii="Times New Roman" w:hAnsi="Times New Roman"/>
          <w:sz w:val="24"/>
          <w:szCs w:val="24"/>
        </w:rPr>
        <w:t>vypracovanie žiadostí o platbu, monitorovacích správ projektu a žiadostí o zmenu projektu/Zmluvy</w:t>
      </w:r>
      <w:r w:rsidR="00E832E4" w:rsidRPr="00691EB1">
        <w:rPr>
          <w:rFonts w:ascii="Times New Roman" w:hAnsi="Times New Roman"/>
          <w:sz w:val="24"/>
          <w:szCs w:val="24"/>
        </w:rPr>
        <w:t>.</w:t>
      </w:r>
    </w:p>
    <w:p w14:paraId="5102851B" w14:textId="01143BCD" w:rsidR="00C208C6" w:rsidRPr="006873EE" w:rsidRDefault="00C208C6" w:rsidP="00C20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240" w:after="12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73EE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6873EE"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sz w:val="28"/>
          <w:szCs w:val="28"/>
        </w:rPr>
        <w:t>Ostatné</w:t>
      </w:r>
      <w:r w:rsidRPr="006873EE">
        <w:rPr>
          <w:rFonts w:ascii="Times New Roman" w:hAnsi="Times New Roman" w:cs="Times New Roman"/>
          <w:b/>
          <w:sz w:val="28"/>
          <w:szCs w:val="28"/>
        </w:rPr>
        <w:t xml:space="preserve"> výdavky </w:t>
      </w:r>
    </w:p>
    <w:p w14:paraId="68B94A34" w14:textId="39FCA5EF" w:rsidR="00C208C6" w:rsidRPr="00E62AD9" w:rsidRDefault="00C208C6" w:rsidP="00C208C6">
      <w:pPr>
        <w:spacing w:beforeLines="60" w:before="144" w:afterLines="60" w:after="144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Trieda oprávnených výdavkov </w:t>
      </w:r>
      <w:r w:rsidRPr="00E62AD9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5</w:t>
      </w:r>
      <w:r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4</w:t>
      </w:r>
      <w:r w:rsidRPr="00E62AD9">
        <w:rPr>
          <w:rFonts w:ascii="Times New Roman" w:hAnsi="Times New Roman" w:cs="Times New Roman"/>
          <w:sz w:val="24"/>
          <w:szCs w:val="24"/>
        </w:rPr>
        <w:t xml:space="preserve"> obsahuje nasledovnú skupinu oprávnených výdavkov:</w:t>
      </w:r>
    </w:p>
    <w:p w14:paraId="27608E39" w14:textId="3302320B" w:rsidR="00C208C6" w:rsidRPr="00E62AD9" w:rsidRDefault="00C208C6" w:rsidP="00C208C6">
      <w:pPr>
        <w:pStyle w:val="Odsekzoznamu"/>
        <w:numPr>
          <w:ilvl w:val="0"/>
          <w:numId w:val="11"/>
        </w:numPr>
        <w:spacing w:beforeLines="60" w:before="144" w:afterLines="60" w:after="144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62AD9">
        <w:rPr>
          <w:rFonts w:ascii="Times New Roman" w:hAnsi="Times New Roman" w:cs="Times New Roman"/>
          <w:sz w:val="24"/>
          <w:szCs w:val="24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E62A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Výdavky na prevádzkovú činnosť</w:t>
      </w:r>
    </w:p>
    <w:p w14:paraId="3E3CF8AC" w14:textId="1F42A332" w:rsidR="00C208C6" w:rsidRPr="00E62AD9" w:rsidRDefault="00C208C6" w:rsidP="00C208C6">
      <w:pPr>
        <w:spacing w:before="60" w:after="6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>5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>4</w:t>
      </w: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8 - </w:t>
      </w:r>
      <w:r>
        <w:rPr>
          <w:rFonts w:ascii="Times New Roman" w:hAnsi="Times New Roman" w:cs="Times New Roman"/>
          <w:sz w:val="24"/>
          <w:szCs w:val="24"/>
        </w:rPr>
        <w:t>Výdavky na prevádzkovú činnosť</w:t>
      </w:r>
      <w:r w:rsidRPr="00E62AD9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do tejto skupiny</w:t>
      </w:r>
      <w:r w:rsidRPr="00E62AD9">
        <w:rPr>
          <w:rFonts w:ascii="Times New Roman" w:hAnsi="Times New Roman" w:cs="Times New Roman"/>
          <w:sz w:val="24"/>
          <w:szCs w:val="24"/>
        </w:rPr>
        <w:t xml:space="preserve"> oprávnených výdavkov sa zaraďujú najmä nasledovné typy oprávnených výdavkov:</w:t>
      </w:r>
    </w:p>
    <w:p w14:paraId="441CC1C4" w14:textId="050AF965" w:rsidR="00C208C6" w:rsidRDefault="00C208C6" w:rsidP="00C208C6">
      <w:pPr>
        <w:pStyle w:val="Odsekzoznamu"/>
        <w:numPr>
          <w:ilvl w:val="0"/>
          <w:numId w:val="5"/>
        </w:numPr>
        <w:spacing w:before="60" w:after="60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povinné zmluvné a havarijné poistenie;</w:t>
      </w:r>
      <w:r w:rsidRPr="00C61E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06D7A3" w14:textId="7B8B3E89" w:rsidR="00C208C6" w:rsidRPr="00C61E02" w:rsidRDefault="00C208C6" w:rsidP="00C208C6">
      <w:pPr>
        <w:pStyle w:val="Odsekzoznamu"/>
        <w:numPr>
          <w:ilvl w:val="0"/>
          <w:numId w:val="5"/>
        </w:numPr>
        <w:spacing w:before="60" w:after="60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poistné.</w:t>
      </w:r>
    </w:p>
    <w:p w14:paraId="043F2B02" w14:textId="77777777" w:rsidR="007A0506" w:rsidRPr="006873EE" w:rsidRDefault="007A0506" w:rsidP="00613E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240" w:after="12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73EE">
        <w:rPr>
          <w:rFonts w:ascii="Times New Roman" w:hAnsi="Times New Roman" w:cs="Times New Roman"/>
          <w:b/>
          <w:sz w:val="28"/>
          <w:szCs w:val="28"/>
        </w:rPr>
        <w:t>56 - Finančné výdavky a poplatky</w:t>
      </w:r>
    </w:p>
    <w:p w14:paraId="68427549" w14:textId="77777777" w:rsidR="001F7339" w:rsidRPr="00E62AD9" w:rsidRDefault="001F7339" w:rsidP="00613ED6">
      <w:pPr>
        <w:spacing w:beforeLines="60" w:before="144" w:afterLines="60" w:after="144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Trieda oprávnených výdavkov </w:t>
      </w:r>
      <w:r w:rsidRPr="00E62AD9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56</w:t>
      </w:r>
      <w:r w:rsidRPr="00E62AD9">
        <w:rPr>
          <w:rFonts w:ascii="Times New Roman" w:hAnsi="Times New Roman" w:cs="Times New Roman"/>
          <w:sz w:val="24"/>
          <w:szCs w:val="24"/>
        </w:rPr>
        <w:t xml:space="preserve"> </w:t>
      </w:r>
      <w:r w:rsidR="00386FE2" w:rsidRPr="00E62AD9">
        <w:rPr>
          <w:rFonts w:ascii="Times New Roman" w:hAnsi="Times New Roman" w:cs="Times New Roman"/>
          <w:sz w:val="24"/>
          <w:szCs w:val="24"/>
        </w:rPr>
        <w:t>obsahuje nasledovnú skupinu oprávnených výdavkov</w:t>
      </w:r>
      <w:r w:rsidRPr="00E62AD9">
        <w:rPr>
          <w:rFonts w:ascii="Times New Roman" w:hAnsi="Times New Roman" w:cs="Times New Roman"/>
          <w:sz w:val="24"/>
          <w:szCs w:val="24"/>
        </w:rPr>
        <w:t>:</w:t>
      </w:r>
    </w:p>
    <w:p w14:paraId="589A7312" w14:textId="77777777" w:rsidR="001F7339" w:rsidRPr="00E62AD9" w:rsidRDefault="001F7339" w:rsidP="00613ED6">
      <w:pPr>
        <w:pStyle w:val="Odsekzoznamu"/>
        <w:numPr>
          <w:ilvl w:val="0"/>
          <w:numId w:val="11"/>
        </w:numPr>
        <w:spacing w:beforeLines="60" w:before="144" w:afterLines="60" w:after="144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sz w:val="24"/>
          <w:szCs w:val="24"/>
        </w:rPr>
        <w:lastRenderedPageBreak/>
        <w:t>568 - Ostatné finančné výdavky</w:t>
      </w:r>
    </w:p>
    <w:p w14:paraId="5E3C4E66" w14:textId="77777777" w:rsidR="00B5743F" w:rsidRDefault="00B5743F" w:rsidP="00613ED6">
      <w:pPr>
        <w:spacing w:before="60" w:after="6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14:paraId="2407DE29" w14:textId="77777777" w:rsidR="007A0506" w:rsidRPr="00E62AD9" w:rsidRDefault="007A0506" w:rsidP="00613ED6">
      <w:pPr>
        <w:spacing w:before="60" w:after="6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>568 - Ostatné finančné výdavky</w:t>
      </w:r>
      <w:r w:rsidR="00B2048C" w:rsidRPr="00E62AD9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B2048C" w:rsidRPr="00E62AD9">
        <w:rPr>
          <w:rFonts w:ascii="Times New Roman" w:hAnsi="Times New Roman" w:cs="Times New Roman"/>
          <w:sz w:val="24"/>
          <w:szCs w:val="24"/>
        </w:rPr>
        <w:t>- do tejto skupiny oprávnených výdavkov sa zaraďujú najmä nasledovné typy oprávnených výdavkov:</w:t>
      </w:r>
    </w:p>
    <w:p w14:paraId="5CE29FDD" w14:textId="0D28DEA2" w:rsidR="00770DA3" w:rsidRPr="00C61E02" w:rsidRDefault="004A4439" w:rsidP="00613ED6">
      <w:pPr>
        <w:pStyle w:val="Odsekzoznamu"/>
        <w:numPr>
          <w:ilvl w:val="0"/>
          <w:numId w:val="5"/>
        </w:numPr>
        <w:spacing w:before="60" w:after="60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61E02">
        <w:rPr>
          <w:rFonts w:ascii="Times New Roman" w:hAnsi="Times New Roman" w:cs="Times New Roman"/>
          <w:sz w:val="24"/>
          <w:szCs w:val="24"/>
        </w:rPr>
        <w:t>poplatky za kolkové známky</w:t>
      </w:r>
      <w:r w:rsidR="001E6ACB">
        <w:rPr>
          <w:rFonts w:ascii="Times New Roman" w:hAnsi="Times New Roman" w:cs="Times New Roman"/>
          <w:sz w:val="24"/>
          <w:szCs w:val="24"/>
        </w:rPr>
        <w:t>,</w:t>
      </w:r>
      <w:r w:rsidR="00385873" w:rsidRPr="00C61E02">
        <w:rPr>
          <w:rFonts w:ascii="Times New Roman" w:hAnsi="Times New Roman" w:cs="Times New Roman"/>
          <w:sz w:val="24"/>
          <w:szCs w:val="24"/>
        </w:rPr>
        <w:t xml:space="preserve"> úhrada správnych</w:t>
      </w:r>
      <w:r w:rsidR="001E6ACB">
        <w:rPr>
          <w:rFonts w:ascii="Times New Roman" w:hAnsi="Times New Roman" w:cs="Times New Roman"/>
          <w:sz w:val="24"/>
          <w:szCs w:val="24"/>
        </w:rPr>
        <w:t>, notárskych a miestnych poplatkov</w:t>
      </w:r>
      <w:r w:rsidR="00C67A07" w:rsidRPr="00C61E02">
        <w:rPr>
          <w:rFonts w:ascii="Times New Roman" w:hAnsi="Times New Roman" w:cs="Times New Roman"/>
          <w:sz w:val="24"/>
          <w:szCs w:val="24"/>
        </w:rPr>
        <w:t xml:space="preserve"> </w:t>
      </w:r>
      <w:r w:rsidR="00C67A07" w:rsidRPr="00C61E02">
        <w:rPr>
          <w:rFonts w:ascii="Times New Roman" w:hAnsi="Times New Roman" w:cs="Times New Roman"/>
          <w:sz w:val="24"/>
          <w:szCs w:val="24"/>
          <w:u w:val="single"/>
        </w:rPr>
        <w:t>výlučne</w:t>
      </w:r>
      <w:r w:rsidR="00C67A07" w:rsidRPr="00C61E02">
        <w:rPr>
          <w:rFonts w:ascii="Times New Roman" w:hAnsi="Times New Roman" w:cs="Times New Roman"/>
          <w:sz w:val="24"/>
          <w:szCs w:val="24"/>
        </w:rPr>
        <w:t xml:space="preserve"> v prípade projektov implementovaných v rámci Prioritnej osi </w:t>
      </w:r>
      <w:r w:rsidR="001E6ACB">
        <w:rPr>
          <w:rFonts w:ascii="Times New Roman" w:hAnsi="Times New Roman" w:cs="Times New Roman"/>
          <w:sz w:val="24"/>
          <w:szCs w:val="24"/>
        </w:rPr>
        <w:t>5;</w:t>
      </w:r>
      <w:r w:rsidR="00C67A07" w:rsidRPr="00C61E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E0F617" w14:textId="77777777" w:rsidR="007A0506" w:rsidRPr="006873EE" w:rsidRDefault="00FD3E63" w:rsidP="00613E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240" w:after="12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73EE">
        <w:rPr>
          <w:rFonts w:ascii="Times New Roman" w:hAnsi="Times New Roman" w:cs="Times New Roman"/>
          <w:b/>
          <w:sz w:val="28"/>
          <w:szCs w:val="28"/>
        </w:rPr>
        <w:t>9</w:t>
      </w:r>
      <w:r w:rsidR="007A0506" w:rsidRPr="006873EE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7510B0" w:rsidRPr="006873EE">
        <w:rPr>
          <w:rFonts w:ascii="Times New Roman" w:hAnsi="Times New Roman" w:cs="Times New Roman"/>
          <w:b/>
          <w:sz w:val="28"/>
          <w:szCs w:val="28"/>
        </w:rPr>
        <w:t>-</w:t>
      </w:r>
      <w:r w:rsidR="007A0506" w:rsidRPr="006873EE">
        <w:rPr>
          <w:rFonts w:ascii="Times New Roman" w:hAnsi="Times New Roman" w:cs="Times New Roman"/>
          <w:b/>
          <w:sz w:val="28"/>
          <w:szCs w:val="28"/>
        </w:rPr>
        <w:t xml:space="preserve"> Zjednodušené vykazovanie výdavkov</w:t>
      </w:r>
      <w:r w:rsidR="007D0327" w:rsidRPr="006873EE">
        <w:rPr>
          <w:rFonts w:ascii="Times New Roman" w:hAnsi="Times New Roman" w:cs="Times New Roman"/>
          <w:b/>
          <w:sz w:val="28"/>
          <w:szCs w:val="28"/>
        </w:rPr>
        <w:t xml:space="preserve"> a rezerva</w:t>
      </w:r>
    </w:p>
    <w:p w14:paraId="1DF98A49" w14:textId="77777777" w:rsidR="001F7339" w:rsidRPr="006873EE" w:rsidRDefault="001F7339" w:rsidP="001C6106">
      <w:pPr>
        <w:spacing w:before="240" w:after="120"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3EE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14:paraId="093AD44F" w14:textId="42A94BF8" w:rsidR="001F7339" w:rsidRPr="006873EE" w:rsidRDefault="00A855F1" w:rsidP="00613ED6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1F7339" w:rsidRPr="006873EE">
        <w:rPr>
          <w:rFonts w:ascii="Times New Roman" w:hAnsi="Times New Roman" w:cs="Times New Roman"/>
          <w:sz w:val="24"/>
          <w:szCs w:val="24"/>
        </w:rPr>
        <w:t>platnenie rezervy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73EE">
        <w:rPr>
          <w:rFonts w:ascii="Times New Roman" w:hAnsi="Times New Roman" w:cs="Times New Roman"/>
          <w:sz w:val="24"/>
          <w:szCs w:val="24"/>
        </w:rPr>
        <w:t>na nepredvídané výdavky</w:t>
      </w:r>
      <w:r w:rsidR="001F7339" w:rsidRPr="006873EE">
        <w:rPr>
          <w:rFonts w:ascii="Times New Roman" w:hAnsi="Times New Roman" w:cs="Times New Roman"/>
          <w:sz w:val="24"/>
          <w:szCs w:val="24"/>
        </w:rPr>
        <w:t xml:space="preserve"> sa realizuje prostredníctvom konkrétnej skupiny oprávnených výdavkov a musí spĺňať podmienky oprávnenosti </w:t>
      </w:r>
      <w:r w:rsidR="00744029">
        <w:rPr>
          <w:rFonts w:ascii="Times New Roman" w:hAnsi="Times New Roman" w:cs="Times New Roman"/>
          <w:sz w:val="24"/>
          <w:szCs w:val="24"/>
        </w:rPr>
        <w:t xml:space="preserve">uvedené v </w:t>
      </w:r>
      <w:r w:rsidR="00744029" w:rsidRPr="00744029">
        <w:rPr>
          <w:rFonts w:ascii="Times New Roman" w:hAnsi="Times New Roman" w:cs="Times New Roman"/>
          <w:i/>
          <w:sz w:val="24"/>
          <w:szCs w:val="24"/>
        </w:rPr>
        <w:t>Príručke k</w:t>
      </w:r>
      <w:r w:rsidR="00034D42">
        <w:rPr>
          <w:rFonts w:ascii="Times New Roman" w:hAnsi="Times New Roman" w:cs="Times New Roman"/>
          <w:i/>
          <w:sz w:val="24"/>
          <w:szCs w:val="24"/>
        </w:rPr>
        <w:t> </w:t>
      </w:r>
      <w:r w:rsidR="00744029" w:rsidRPr="00744029">
        <w:rPr>
          <w:rFonts w:ascii="Times New Roman" w:hAnsi="Times New Roman" w:cs="Times New Roman"/>
          <w:i/>
          <w:sz w:val="24"/>
          <w:szCs w:val="24"/>
        </w:rPr>
        <w:t>oprávnenosti výdavkov</w:t>
      </w:r>
      <w:r w:rsidR="00744029">
        <w:rPr>
          <w:rFonts w:ascii="Times New Roman" w:hAnsi="Times New Roman" w:cs="Times New Roman"/>
          <w:sz w:val="24"/>
          <w:szCs w:val="24"/>
        </w:rPr>
        <w:t xml:space="preserve"> a jej prílohách</w:t>
      </w:r>
      <w:r w:rsidR="001F7339" w:rsidRPr="006873EE">
        <w:rPr>
          <w:rFonts w:ascii="Times New Roman" w:hAnsi="Times New Roman" w:cs="Times New Roman"/>
          <w:sz w:val="24"/>
          <w:szCs w:val="24"/>
        </w:rPr>
        <w:t>.</w:t>
      </w:r>
    </w:p>
    <w:p w14:paraId="73F14634" w14:textId="77777777" w:rsidR="001F7339" w:rsidRDefault="001F7339" w:rsidP="00613ED6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Trieda oprávnených výdavkov </w:t>
      </w:r>
      <w:r w:rsidRPr="00E62AD9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90</w:t>
      </w:r>
      <w:r w:rsidRPr="00E62AD9">
        <w:rPr>
          <w:rFonts w:ascii="Times New Roman" w:hAnsi="Times New Roman" w:cs="Times New Roman"/>
          <w:sz w:val="24"/>
          <w:szCs w:val="24"/>
        </w:rPr>
        <w:t xml:space="preserve"> </w:t>
      </w:r>
      <w:r w:rsidR="00D37AEB" w:rsidRPr="00E62AD9">
        <w:rPr>
          <w:rFonts w:ascii="Times New Roman" w:hAnsi="Times New Roman" w:cs="Times New Roman"/>
          <w:sz w:val="24"/>
          <w:szCs w:val="24"/>
        </w:rPr>
        <w:t>obsahuje nasledovnú skupinu oprávnených výdavkov</w:t>
      </w:r>
      <w:r w:rsidRPr="00E62AD9">
        <w:rPr>
          <w:rFonts w:ascii="Times New Roman" w:hAnsi="Times New Roman" w:cs="Times New Roman"/>
          <w:sz w:val="24"/>
          <w:szCs w:val="24"/>
        </w:rPr>
        <w:t>:</w:t>
      </w:r>
    </w:p>
    <w:p w14:paraId="6ABC8059" w14:textId="575E51BC" w:rsidR="005711B4" w:rsidRPr="00613D40" w:rsidRDefault="005711B4" w:rsidP="00EE6568">
      <w:pPr>
        <w:pStyle w:val="Odsekzoznamu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</w:t>
      </w:r>
      <w:r w:rsidR="00613D4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EE65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Paušálna sadzba </w:t>
      </w:r>
      <w:r w:rsidR="00613D4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</w:t>
      </w:r>
      <w:r w:rsidR="00613D40" w:rsidRPr="00EE6568">
        <w:rPr>
          <w:rFonts w:ascii="Times New Roman" w:hAnsi="Times New Roman"/>
          <w:sz w:val="24"/>
          <w:szCs w:val="24"/>
        </w:rPr>
        <w:t>nepriame výdavky určené na základe nákladov na zamestnancov</w:t>
      </w:r>
    </w:p>
    <w:p w14:paraId="41A88F54" w14:textId="77777777" w:rsidR="004432E1" w:rsidRPr="004432E1" w:rsidRDefault="004432E1" w:rsidP="00613ED6">
      <w:pPr>
        <w:pStyle w:val="Odsekzoznamu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32E1">
        <w:rPr>
          <w:rFonts w:ascii="Times New Roman" w:hAnsi="Times New Roman" w:cs="Times New Roman"/>
          <w:sz w:val="24"/>
          <w:szCs w:val="24"/>
        </w:rPr>
        <w:t>910</w:t>
      </w:r>
      <w:r w:rsidR="002A6EB9" w:rsidRPr="004432E1">
        <w:rPr>
          <w:rFonts w:ascii="Times New Roman" w:hAnsi="Times New Roman" w:cs="Times New Roman"/>
          <w:sz w:val="24"/>
          <w:szCs w:val="24"/>
        </w:rPr>
        <w:t xml:space="preserve"> - </w:t>
      </w:r>
      <w:r w:rsidRPr="004432E1">
        <w:rPr>
          <w:rFonts w:ascii="Times New Roman" w:hAnsi="Times New Roman" w:cs="Times New Roman"/>
          <w:sz w:val="24"/>
          <w:szCs w:val="24"/>
        </w:rPr>
        <w:t xml:space="preserve">Jednotkové výdavky </w:t>
      </w:r>
    </w:p>
    <w:p w14:paraId="54D06329" w14:textId="5E221541" w:rsidR="004432E1" w:rsidRPr="004432E1" w:rsidRDefault="004432E1" w:rsidP="004432E1">
      <w:pPr>
        <w:pStyle w:val="Odsekzoznamu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32E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432E1">
        <w:rPr>
          <w:rFonts w:ascii="Times New Roman" w:hAnsi="Times New Roman" w:cs="Times New Roman"/>
          <w:sz w:val="24"/>
          <w:szCs w:val="24"/>
        </w:rPr>
        <w:t xml:space="preserve">0 - Jednotkové </w:t>
      </w:r>
      <w:r>
        <w:rPr>
          <w:rFonts w:ascii="Times New Roman" w:hAnsi="Times New Roman" w:cs="Times New Roman"/>
          <w:sz w:val="24"/>
          <w:szCs w:val="24"/>
        </w:rPr>
        <w:t>sumy</w:t>
      </w:r>
      <w:r w:rsidRPr="004432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40DBA2" w14:textId="05F30957" w:rsidR="002A6EB9" w:rsidRDefault="001F7339" w:rsidP="00613ED6">
      <w:pPr>
        <w:pStyle w:val="Odsekzoznamu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32E1">
        <w:rPr>
          <w:rFonts w:ascii="Times New Roman" w:hAnsi="Times New Roman" w:cs="Times New Roman"/>
          <w:sz w:val="24"/>
          <w:szCs w:val="24"/>
        </w:rPr>
        <w:t>930 - Rezerva na nepredvídané výdavky</w:t>
      </w:r>
    </w:p>
    <w:p w14:paraId="73FE7F3D" w14:textId="1BE024EB" w:rsidR="00613D40" w:rsidRDefault="00613D40" w:rsidP="00EE6568">
      <w:pPr>
        <w:spacing w:before="240" w:after="60"/>
        <w:jc w:val="both"/>
        <w:rPr>
          <w:rFonts w:ascii="Times New Roman" w:hAnsi="Times New Roman" w:cs="Times New Roman"/>
          <w:sz w:val="24"/>
          <w:szCs w:val="24"/>
        </w:rPr>
      </w:pPr>
      <w:r w:rsidRPr="00EE6568">
        <w:rPr>
          <w:rFonts w:ascii="Times New Roman" w:hAnsi="Times New Roman" w:cs="Times New Roman"/>
          <w:b/>
          <w:sz w:val="24"/>
          <w:szCs w:val="24"/>
          <w:highlight w:val="lightGray"/>
        </w:rPr>
        <w:t>9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>02</w:t>
      </w:r>
      <w:r w:rsidRPr="00EE6568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- </w:t>
      </w:r>
      <w:r w:rsidRPr="000A4CAF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sk-SK"/>
        </w:rPr>
        <w:t xml:space="preserve">Paušálna sadzba na </w:t>
      </w:r>
      <w:r w:rsidRPr="000A4CAF">
        <w:rPr>
          <w:rFonts w:ascii="Times New Roman" w:hAnsi="Times New Roman"/>
          <w:b/>
          <w:sz w:val="24"/>
          <w:szCs w:val="24"/>
          <w:highlight w:val="lightGray"/>
        </w:rPr>
        <w:t>nepriame výdavky určené na základe nákladov na</w:t>
      </w:r>
      <w:r w:rsidR="00691EB1">
        <w:rPr>
          <w:rFonts w:ascii="Times New Roman" w:hAnsi="Times New Roman"/>
          <w:b/>
          <w:sz w:val="24"/>
          <w:szCs w:val="24"/>
          <w:highlight w:val="lightGray"/>
        </w:rPr>
        <w:t> </w:t>
      </w:r>
      <w:r w:rsidRPr="000A4CAF">
        <w:rPr>
          <w:rFonts w:ascii="Times New Roman" w:hAnsi="Times New Roman"/>
          <w:b/>
          <w:sz w:val="24"/>
          <w:szCs w:val="24"/>
          <w:highlight w:val="lightGray"/>
        </w:rPr>
        <w:t>zamestnancov</w:t>
      </w:r>
      <w:r w:rsidRPr="00613D40">
        <w:rPr>
          <w:rFonts w:ascii="Times New Roman" w:hAnsi="Times New Roman" w:cs="Times New Roman"/>
          <w:sz w:val="24"/>
          <w:szCs w:val="24"/>
        </w:rPr>
        <w:t xml:space="preserve"> </w:t>
      </w:r>
      <w:r w:rsidRPr="00EE6568">
        <w:rPr>
          <w:rFonts w:ascii="Times New Roman" w:hAnsi="Times New Roman" w:cs="Times New Roman"/>
          <w:sz w:val="24"/>
          <w:szCs w:val="24"/>
        </w:rPr>
        <w:t>- do</w:t>
      </w:r>
      <w:r w:rsidR="00B5743F">
        <w:rPr>
          <w:rFonts w:ascii="Times New Roman" w:hAnsi="Times New Roman" w:cs="Times New Roman"/>
          <w:sz w:val="24"/>
          <w:szCs w:val="24"/>
        </w:rPr>
        <w:t> </w:t>
      </w:r>
      <w:r w:rsidRPr="00EE6568">
        <w:rPr>
          <w:rFonts w:ascii="Times New Roman" w:hAnsi="Times New Roman" w:cs="Times New Roman"/>
          <w:sz w:val="24"/>
          <w:szCs w:val="24"/>
        </w:rPr>
        <w:t>tejto skupiny oprávnených výdavkov sa zaraďujú najmä nasledovné typy oprávnených výdavkov:</w:t>
      </w:r>
    </w:p>
    <w:p w14:paraId="5FD3947B" w14:textId="6F306DB2" w:rsidR="00613D40" w:rsidRPr="00DC4F97" w:rsidRDefault="000E3CDE" w:rsidP="000E3CDE">
      <w:pPr>
        <w:pStyle w:val="Odsekzoznamu"/>
        <w:numPr>
          <w:ilvl w:val="0"/>
          <w:numId w:val="5"/>
        </w:numPr>
        <w:spacing w:before="240" w:after="60"/>
        <w:jc w:val="both"/>
        <w:rPr>
          <w:rFonts w:ascii="Times New Roman" w:hAnsi="Times New Roman" w:cs="Times New Roman"/>
          <w:sz w:val="28"/>
          <w:szCs w:val="24"/>
          <w:highlight w:val="lightGray"/>
        </w:rPr>
      </w:pPr>
      <w:r>
        <w:rPr>
          <w:rFonts w:ascii="Times New Roman" w:hAnsi="Times New Roman" w:cs="Times New Roman"/>
          <w:color w:val="000000" w:themeColor="text1"/>
          <w:sz w:val="24"/>
        </w:rPr>
        <w:t>p</w:t>
      </w:r>
      <w:r w:rsidRPr="00EE6568">
        <w:rPr>
          <w:rFonts w:ascii="Times New Roman" w:hAnsi="Times New Roman" w:cs="Times New Roman"/>
          <w:color w:val="000000" w:themeColor="text1"/>
          <w:sz w:val="24"/>
        </w:rPr>
        <w:t xml:space="preserve">aušálna sadzba na nepriame výdavky je stanovená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vo výzve/vyzvaní  </w:t>
      </w:r>
      <w:r w:rsidR="00DC4F97">
        <w:rPr>
          <w:rFonts w:ascii="Times New Roman" w:hAnsi="Times New Roman" w:cs="Times New Roman"/>
          <w:color w:val="000000" w:themeColor="text1"/>
          <w:sz w:val="24"/>
        </w:rPr>
        <w:t xml:space="preserve">v </w:t>
      </w:r>
      <w:r w:rsidRPr="00EE6568">
        <w:rPr>
          <w:rFonts w:ascii="Times New Roman" w:hAnsi="Times New Roman" w:cs="Times New Roman"/>
          <w:color w:val="000000" w:themeColor="text1"/>
          <w:sz w:val="24"/>
        </w:rPr>
        <w:t>maximálne</w:t>
      </w:r>
      <w:r w:rsidR="00DC4F97">
        <w:rPr>
          <w:rFonts w:ascii="Times New Roman" w:hAnsi="Times New Roman" w:cs="Times New Roman"/>
          <w:color w:val="000000" w:themeColor="text1"/>
          <w:sz w:val="24"/>
        </w:rPr>
        <w:t>j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EE6568">
        <w:rPr>
          <w:rFonts w:ascii="Times New Roman" w:hAnsi="Times New Roman" w:cs="Times New Roman"/>
          <w:color w:val="000000" w:themeColor="text1"/>
          <w:sz w:val="24"/>
        </w:rPr>
        <w:t xml:space="preserve">výške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15 </w:t>
      </w:r>
      <w:r w:rsidRPr="00EE6568">
        <w:rPr>
          <w:rFonts w:ascii="Times New Roman" w:hAnsi="Times New Roman" w:cs="Times New Roman"/>
          <w:color w:val="000000" w:themeColor="text1"/>
          <w:sz w:val="24"/>
        </w:rPr>
        <w:t>% priamych nákladov  na zamestnancov</w:t>
      </w:r>
      <w:r>
        <w:rPr>
          <w:rFonts w:ascii="Times New Roman" w:hAnsi="Times New Roman" w:cs="Times New Roman"/>
          <w:color w:val="000000" w:themeColor="text1"/>
          <w:sz w:val="24"/>
        </w:rPr>
        <w:t>.</w:t>
      </w:r>
    </w:p>
    <w:p w14:paraId="21900484" w14:textId="30208EBC" w:rsidR="00613D40" w:rsidRDefault="00EE6568" w:rsidP="00EE6568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>9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>1</w:t>
      </w: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0 - 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>Jednotkové</w:t>
      </w: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výdavky</w:t>
      </w:r>
      <w:r w:rsidRPr="00E62AD9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E62AD9">
        <w:rPr>
          <w:rFonts w:ascii="Times New Roman" w:hAnsi="Times New Roman" w:cs="Times New Roman"/>
          <w:sz w:val="24"/>
          <w:szCs w:val="24"/>
        </w:rPr>
        <w:t xml:space="preserve">- </w:t>
      </w:r>
      <w:r w:rsidRPr="0074450C">
        <w:rPr>
          <w:rFonts w:ascii="Times New Roman" w:hAnsi="Times New Roman"/>
          <w:sz w:val="24"/>
          <w:szCs w:val="24"/>
        </w:rPr>
        <w:t>výdavky v rámci zjednodušeného vykazovania výdavkov</w:t>
      </w:r>
      <w:r>
        <w:rPr>
          <w:rFonts w:ascii="Times New Roman" w:hAnsi="Times New Roman"/>
          <w:sz w:val="24"/>
          <w:szCs w:val="24"/>
        </w:rPr>
        <w:t>.</w:t>
      </w:r>
    </w:p>
    <w:p w14:paraId="4EC77771" w14:textId="3EC9A61B" w:rsidR="00EE6568" w:rsidRPr="00EE6568" w:rsidRDefault="00EE6568" w:rsidP="00EE6568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>9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>2</w:t>
      </w: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0 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>–</w:t>
      </w: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>Jednotkové sumy</w:t>
      </w:r>
      <w:r w:rsidRPr="00E62AD9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E62AD9">
        <w:rPr>
          <w:rFonts w:ascii="Times New Roman" w:hAnsi="Times New Roman" w:cs="Times New Roman"/>
          <w:sz w:val="24"/>
          <w:szCs w:val="24"/>
        </w:rPr>
        <w:t xml:space="preserve">- </w:t>
      </w:r>
      <w:r w:rsidRPr="0074450C">
        <w:rPr>
          <w:rFonts w:ascii="Times New Roman" w:hAnsi="Times New Roman"/>
          <w:sz w:val="24"/>
          <w:szCs w:val="24"/>
        </w:rPr>
        <w:t>výdavky v rámci zjednodušeného vykazovania výdavkov</w:t>
      </w:r>
      <w:r>
        <w:rPr>
          <w:rFonts w:ascii="Times New Roman" w:hAnsi="Times New Roman"/>
          <w:sz w:val="24"/>
          <w:szCs w:val="24"/>
        </w:rPr>
        <w:t>.</w:t>
      </w:r>
    </w:p>
    <w:p w14:paraId="68CD5114" w14:textId="27A45BA8" w:rsidR="00DB1D92" w:rsidRPr="00E62AD9" w:rsidRDefault="00DB1D92" w:rsidP="004432E1">
      <w:pPr>
        <w:spacing w:before="240" w:after="6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930 </w:t>
      </w:r>
      <w:r w:rsidR="00FD3E63"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>-</w:t>
      </w:r>
      <w:r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 w:rsidR="007D0327" w:rsidRPr="00E62AD9">
        <w:rPr>
          <w:rFonts w:ascii="Times New Roman" w:hAnsi="Times New Roman" w:cs="Times New Roman"/>
          <w:b/>
          <w:sz w:val="24"/>
          <w:szCs w:val="24"/>
          <w:highlight w:val="lightGray"/>
        </w:rPr>
        <w:t>Rezerva na nepredvídané výdavky</w:t>
      </w:r>
      <w:r w:rsidR="00B2048C" w:rsidRPr="00E62AD9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B2048C" w:rsidRPr="00E62AD9">
        <w:rPr>
          <w:rFonts w:ascii="Times New Roman" w:hAnsi="Times New Roman" w:cs="Times New Roman"/>
          <w:sz w:val="24"/>
          <w:szCs w:val="24"/>
        </w:rPr>
        <w:t>- do tejto skupiny oprávnených výdavkov sa</w:t>
      </w:r>
      <w:r w:rsidR="00C42D0F">
        <w:rPr>
          <w:rFonts w:ascii="Times New Roman" w:hAnsi="Times New Roman" w:cs="Times New Roman"/>
          <w:sz w:val="24"/>
          <w:szCs w:val="24"/>
        </w:rPr>
        <w:t> </w:t>
      </w:r>
      <w:r w:rsidR="00B2048C" w:rsidRPr="00E62AD9">
        <w:rPr>
          <w:rFonts w:ascii="Times New Roman" w:hAnsi="Times New Roman" w:cs="Times New Roman"/>
          <w:sz w:val="24"/>
          <w:szCs w:val="24"/>
        </w:rPr>
        <w:t>zaraďujú najmä nasledovné typy oprávnených výdavkov:</w:t>
      </w:r>
    </w:p>
    <w:p w14:paraId="27AC558B" w14:textId="76DA2108" w:rsidR="00F37B30" w:rsidRPr="00AF37E7" w:rsidRDefault="00770DA3" w:rsidP="00613ED6">
      <w:pPr>
        <w:pStyle w:val="Odsekzoznamu"/>
        <w:numPr>
          <w:ilvl w:val="0"/>
          <w:numId w:val="5"/>
        </w:numPr>
        <w:spacing w:before="60" w:after="60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37E7">
        <w:rPr>
          <w:rFonts w:ascii="Times New Roman" w:hAnsi="Times New Roman" w:cs="Times New Roman"/>
          <w:sz w:val="24"/>
          <w:szCs w:val="24"/>
        </w:rPr>
        <w:t>rezerva na nepredvídané výdavky súvisiace so stavebnými prácami</w:t>
      </w:r>
      <w:r w:rsidR="00963302" w:rsidRPr="00AF37E7">
        <w:rPr>
          <w:rFonts w:ascii="Times New Roman" w:hAnsi="Times New Roman" w:cs="Times New Roman"/>
          <w:sz w:val="24"/>
          <w:szCs w:val="24"/>
        </w:rPr>
        <w:t>,</w:t>
      </w:r>
      <w:r w:rsidR="00A61DCC" w:rsidRPr="00AF37E7">
        <w:rPr>
          <w:rFonts w:ascii="Times New Roman" w:hAnsi="Times New Roman" w:cs="Times New Roman"/>
          <w:sz w:val="24"/>
          <w:szCs w:val="24"/>
        </w:rPr>
        <w:t xml:space="preserve"> </w:t>
      </w:r>
      <w:r w:rsidRPr="00AF37E7">
        <w:rPr>
          <w:rFonts w:ascii="Times New Roman" w:hAnsi="Times New Roman" w:cs="Times New Roman"/>
          <w:sz w:val="24"/>
          <w:szCs w:val="24"/>
        </w:rPr>
        <w:t xml:space="preserve">maximálne do výšky </w:t>
      </w:r>
      <w:r w:rsidR="00D775A9" w:rsidRPr="00691EB1">
        <w:rPr>
          <w:rFonts w:ascii="Times New Roman" w:hAnsi="Times New Roman" w:cs="Times New Roman"/>
          <w:b/>
          <w:sz w:val="24"/>
          <w:szCs w:val="24"/>
        </w:rPr>
        <w:t>2,5</w:t>
      </w:r>
      <w:r w:rsidRPr="00691EB1">
        <w:rPr>
          <w:rFonts w:ascii="Times New Roman" w:hAnsi="Times New Roman" w:cs="Times New Roman"/>
          <w:b/>
          <w:sz w:val="24"/>
          <w:szCs w:val="24"/>
        </w:rPr>
        <w:t xml:space="preserve"> %</w:t>
      </w:r>
      <w:r w:rsidRPr="00AF37E7">
        <w:rPr>
          <w:rFonts w:ascii="Times New Roman" w:hAnsi="Times New Roman" w:cs="Times New Roman"/>
          <w:sz w:val="24"/>
          <w:szCs w:val="24"/>
        </w:rPr>
        <w:t xml:space="preserve"> </w:t>
      </w:r>
      <w:r w:rsidR="00FA4DD7" w:rsidRPr="00AF37E7">
        <w:rPr>
          <w:rFonts w:ascii="Times New Roman" w:hAnsi="Times New Roman" w:cs="Times New Roman"/>
          <w:sz w:val="24"/>
          <w:szCs w:val="24"/>
        </w:rPr>
        <w:t xml:space="preserve">celkových oprávnených výdavkov na </w:t>
      </w:r>
      <w:r w:rsidRPr="00AF37E7">
        <w:rPr>
          <w:rFonts w:ascii="Times New Roman" w:hAnsi="Times New Roman" w:cs="Times New Roman"/>
          <w:sz w:val="24"/>
          <w:szCs w:val="24"/>
        </w:rPr>
        <w:t>stavebné práce</w:t>
      </w:r>
      <w:r w:rsidR="00FA4DD7" w:rsidRPr="00AF37E7">
        <w:rPr>
          <w:rFonts w:ascii="Times New Roman" w:hAnsi="Times New Roman" w:cs="Times New Roman"/>
          <w:sz w:val="24"/>
          <w:szCs w:val="24"/>
        </w:rPr>
        <w:t>;</w:t>
      </w:r>
    </w:p>
    <w:p w14:paraId="788EF095" w14:textId="46B3E2B6" w:rsidR="00636871" w:rsidRDefault="00FA4DD7" w:rsidP="00013123">
      <w:pPr>
        <w:pStyle w:val="Odsekzoznamu"/>
        <w:numPr>
          <w:ilvl w:val="0"/>
          <w:numId w:val="5"/>
        </w:numPr>
        <w:spacing w:before="60" w:after="60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73981">
        <w:rPr>
          <w:rFonts w:ascii="Times New Roman" w:hAnsi="Times New Roman" w:cs="Times New Roman"/>
          <w:sz w:val="24"/>
          <w:szCs w:val="24"/>
        </w:rPr>
        <w:t xml:space="preserve">rezerva na nepredvídané výdavky </w:t>
      </w:r>
      <w:r w:rsidR="00963302" w:rsidRPr="00373981">
        <w:rPr>
          <w:rFonts w:ascii="Times New Roman" w:hAnsi="Times New Roman" w:cs="Times New Roman"/>
          <w:sz w:val="24"/>
          <w:szCs w:val="24"/>
        </w:rPr>
        <w:t xml:space="preserve">v </w:t>
      </w:r>
      <w:r w:rsidR="005E3FE9" w:rsidRPr="00373981">
        <w:rPr>
          <w:rFonts w:ascii="Times New Roman" w:hAnsi="Times New Roman" w:cs="Times New Roman"/>
          <w:sz w:val="24"/>
          <w:szCs w:val="24"/>
        </w:rPr>
        <w:t>neinvestičných projektoch</w:t>
      </w:r>
      <w:r w:rsidR="00963302" w:rsidRPr="00373981">
        <w:rPr>
          <w:rFonts w:ascii="Times New Roman" w:hAnsi="Times New Roman" w:cs="Times New Roman"/>
          <w:sz w:val="24"/>
          <w:szCs w:val="24"/>
        </w:rPr>
        <w:t>,</w:t>
      </w:r>
      <w:r w:rsidR="005E3FE9" w:rsidRPr="00373981">
        <w:rPr>
          <w:rFonts w:ascii="Times New Roman" w:hAnsi="Times New Roman" w:cs="Times New Roman"/>
          <w:sz w:val="24"/>
          <w:szCs w:val="24"/>
        </w:rPr>
        <w:t xml:space="preserve"> </w:t>
      </w:r>
      <w:r w:rsidR="00373981" w:rsidRPr="00D463A3">
        <w:rPr>
          <w:rFonts w:ascii="Times New Roman" w:hAnsi="Times New Roman" w:cs="Times New Roman"/>
          <w:sz w:val="24"/>
          <w:szCs w:val="24"/>
        </w:rPr>
        <w:t xml:space="preserve">max. </w:t>
      </w:r>
      <w:r w:rsidR="00373981" w:rsidRPr="00691EB1">
        <w:rPr>
          <w:rFonts w:ascii="Times New Roman" w:hAnsi="Times New Roman" w:cs="Times New Roman"/>
          <w:b/>
          <w:sz w:val="24"/>
          <w:szCs w:val="24"/>
        </w:rPr>
        <w:t>15 %</w:t>
      </w:r>
      <w:r w:rsidR="00373981" w:rsidRPr="00D463A3">
        <w:rPr>
          <w:rFonts w:ascii="Times New Roman" w:hAnsi="Times New Roman" w:cs="Times New Roman"/>
          <w:sz w:val="24"/>
          <w:szCs w:val="24"/>
        </w:rPr>
        <w:t xml:space="preserve"> z priamych výdavkov projektu bez tejto rezervy</w:t>
      </w:r>
      <w:r w:rsidR="00373981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636871" w:rsidSect="006A77E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383" w:right="1418" w:bottom="1304" w:left="1418" w:header="567" w:footer="5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170C36" w14:textId="77777777" w:rsidR="00241869" w:rsidRDefault="00241869" w:rsidP="007A0506">
      <w:pPr>
        <w:spacing w:after="0" w:line="240" w:lineRule="auto"/>
      </w:pPr>
      <w:r>
        <w:separator/>
      </w:r>
    </w:p>
  </w:endnote>
  <w:endnote w:type="continuationSeparator" w:id="0">
    <w:p w14:paraId="5425B1C2" w14:textId="77777777" w:rsidR="00241869" w:rsidRDefault="00241869" w:rsidP="007A0506">
      <w:pPr>
        <w:spacing w:after="0" w:line="240" w:lineRule="auto"/>
      </w:pPr>
      <w:r>
        <w:continuationSeparator/>
      </w:r>
    </w:p>
  </w:endnote>
  <w:endnote w:type="continuationNotice" w:id="1">
    <w:p w14:paraId="25FCD179" w14:textId="77777777" w:rsidR="00241869" w:rsidRDefault="002418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BB2A5" w14:textId="5C982C87" w:rsidR="0073511B" w:rsidRPr="00046DBF" w:rsidRDefault="006B6DDF" w:rsidP="006B6DDF">
    <w:pPr>
      <w:pStyle w:val="Hlavika"/>
      <w:tabs>
        <w:tab w:val="clear" w:pos="4536"/>
        <w:tab w:val="center" w:pos="4962"/>
      </w:tabs>
      <w:rPr>
        <w:rFonts w:ascii="Times New Roman" w:hAnsi="Times New Roman" w:cs="Times New Roman"/>
        <w:sz w:val="20"/>
        <w:szCs w:val="20"/>
      </w:rPr>
    </w:pPr>
    <w:r w:rsidRPr="006B6DDF">
      <w:rPr>
        <w:rFonts w:ascii="Times New Roman" w:hAnsi="Times New Roman" w:cs="Times New Roman"/>
        <w:sz w:val="20"/>
        <w:szCs w:val="20"/>
      </w:rPr>
      <w:t>Príručka k oprávnenosti výdavkov pre NP a DOP verzia 1.4</w:t>
    </w:r>
    <w:r w:rsidR="004B0B82">
      <w:rPr>
        <w:rFonts w:ascii="Times New Roman" w:hAnsi="Times New Roman" w:cs="Times New Roman"/>
        <w:sz w:val="20"/>
        <w:szCs w:val="20"/>
      </w:rPr>
      <w:tab/>
    </w:r>
    <w:r w:rsidR="004B0B82">
      <w:rPr>
        <w:rFonts w:ascii="Times New Roman" w:hAnsi="Times New Roman" w:cs="Times New Roman"/>
        <w:sz w:val="20"/>
        <w:szCs w:val="20"/>
      </w:rPr>
      <w:tab/>
    </w:r>
    <w:r w:rsidR="0073511B" w:rsidRPr="00046DBF">
      <w:rPr>
        <w:rFonts w:ascii="Times New Roman" w:hAnsi="Times New Roman" w:cs="Times New Roman"/>
        <w:sz w:val="20"/>
        <w:szCs w:val="20"/>
      </w:rPr>
      <w:t xml:space="preserve">strana: </w:t>
    </w:r>
    <w:r w:rsidR="0073511B" w:rsidRPr="00046DBF">
      <w:rPr>
        <w:rFonts w:ascii="Times New Roman" w:hAnsi="Times New Roman" w:cs="Times New Roman"/>
        <w:sz w:val="20"/>
        <w:szCs w:val="20"/>
      </w:rPr>
      <w:fldChar w:fldCharType="begin"/>
    </w:r>
    <w:r w:rsidR="0073511B" w:rsidRPr="00046DBF">
      <w:rPr>
        <w:rFonts w:ascii="Times New Roman" w:hAnsi="Times New Roman" w:cs="Times New Roman"/>
        <w:sz w:val="20"/>
        <w:szCs w:val="20"/>
      </w:rPr>
      <w:instrText>PAGE   \* MERGEFORMAT</w:instrText>
    </w:r>
    <w:r w:rsidR="0073511B" w:rsidRPr="00046DBF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="0073511B" w:rsidRPr="00046DBF">
      <w:rPr>
        <w:rFonts w:ascii="Times New Roman" w:hAnsi="Times New Roman" w:cs="Times New Roman"/>
        <w:sz w:val="20"/>
        <w:szCs w:val="20"/>
      </w:rPr>
      <w:fldChar w:fldCharType="end"/>
    </w:r>
  </w:p>
  <w:p w14:paraId="28814008" w14:textId="77777777" w:rsidR="0073511B" w:rsidRPr="00A54618" w:rsidRDefault="0073511B" w:rsidP="0073511B">
    <w:pPr>
      <w:pStyle w:val="Hlavika"/>
      <w:rPr>
        <w:rFonts w:ascii="Times New Roman" w:hAnsi="Times New Roman" w:cs="Times New Roman"/>
        <w:sz w:val="20"/>
        <w:szCs w:val="20"/>
      </w:rPr>
    </w:pPr>
    <w:r w:rsidRPr="00A54618">
      <w:rPr>
        <w:rFonts w:ascii="Times New Roman" w:hAnsi="Times New Roman" w:cs="Times New Roman"/>
        <w:sz w:val="20"/>
        <w:szCs w:val="20"/>
      </w:rPr>
      <w:t xml:space="preserve">Príloha č. 1 Číselník oprávnených výdavkov </w:t>
    </w:r>
  </w:p>
  <w:p w14:paraId="2DF74805" w14:textId="77777777" w:rsidR="00F82231" w:rsidRDefault="00F8223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EE816" w14:textId="638C5572" w:rsidR="00883E8A" w:rsidRPr="00046DBF" w:rsidRDefault="006B6DDF" w:rsidP="006B6DDF">
    <w:pPr>
      <w:pStyle w:val="Hlavika"/>
      <w:tabs>
        <w:tab w:val="clear" w:pos="4536"/>
        <w:tab w:val="center" w:pos="4962"/>
      </w:tabs>
      <w:rPr>
        <w:rFonts w:ascii="Times New Roman" w:hAnsi="Times New Roman" w:cs="Times New Roman"/>
        <w:sz w:val="20"/>
        <w:szCs w:val="20"/>
      </w:rPr>
    </w:pPr>
    <w:r w:rsidRPr="006B6DDF">
      <w:rPr>
        <w:rFonts w:ascii="Times New Roman" w:hAnsi="Times New Roman" w:cs="Times New Roman"/>
        <w:sz w:val="20"/>
        <w:szCs w:val="20"/>
      </w:rPr>
      <w:t>Príručka k oprávnenost</w:t>
    </w:r>
    <w:r>
      <w:rPr>
        <w:rFonts w:ascii="Times New Roman" w:hAnsi="Times New Roman" w:cs="Times New Roman"/>
        <w:sz w:val="20"/>
        <w:szCs w:val="20"/>
      </w:rPr>
      <w:t>i výdavkov pre NP a DOP verzia</w:t>
    </w:r>
    <w:del w:id="4" w:author="metodika2 " w:date="2016-08-25T11:26:00Z">
      <w:r w:rsidDel="006B6DDF">
        <w:rPr>
          <w:rFonts w:ascii="Times New Roman" w:hAnsi="Times New Roman" w:cs="Times New Roman"/>
          <w:sz w:val="20"/>
          <w:szCs w:val="20"/>
        </w:rPr>
        <w:delText xml:space="preserve"> </w:delText>
      </w:r>
    </w:del>
    <w:ins w:id="5" w:author="metodika2 " w:date="2016-08-25T11:25:00Z">
      <w:r>
        <w:rPr>
          <w:rFonts w:ascii="Times New Roman" w:hAnsi="Times New Roman" w:cs="Times New Roman"/>
          <w:sz w:val="20"/>
          <w:szCs w:val="20"/>
        </w:rPr>
        <w:t>1.4</w:t>
      </w:r>
    </w:ins>
    <w:r w:rsidR="004B0B82">
      <w:rPr>
        <w:rFonts w:ascii="Times New Roman" w:hAnsi="Times New Roman" w:cs="Times New Roman"/>
        <w:sz w:val="20"/>
        <w:szCs w:val="20"/>
      </w:rPr>
      <w:tab/>
    </w:r>
    <w:r w:rsidR="004B0B82">
      <w:rPr>
        <w:rFonts w:ascii="Times New Roman" w:hAnsi="Times New Roman" w:cs="Times New Roman"/>
        <w:sz w:val="20"/>
        <w:szCs w:val="20"/>
      </w:rPr>
      <w:tab/>
    </w:r>
    <w:r w:rsidR="0085256B" w:rsidRPr="00046DBF">
      <w:rPr>
        <w:rFonts w:ascii="Times New Roman" w:hAnsi="Times New Roman" w:cs="Times New Roman"/>
        <w:sz w:val="20"/>
        <w:szCs w:val="20"/>
      </w:rPr>
      <w:t xml:space="preserve">strana: </w:t>
    </w:r>
    <w:r w:rsidR="0085256B" w:rsidRPr="00046DBF">
      <w:rPr>
        <w:rFonts w:ascii="Times New Roman" w:hAnsi="Times New Roman" w:cs="Times New Roman"/>
        <w:sz w:val="20"/>
        <w:szCs w:val="20"/>
      </w:rPr>
      <w:fldChar w:fldCharType="begin"/>
    </w:r>
    <w:r w:rsidR="0085256B" w:rsidRPr="00046DBF">
      <w:rPr>
        <w:rFonts w:ascii="Times New Roman" w:hAnsi="Times New Roman" w:cs="Times New Roman"/>
        <w:sz w:val="20"/>
        <w:szCs w:val="20"/>
      </w:rPr>
      <w:instrText>PAGE   \* MERGEFORMAT</w:instrText>
    </w:r>
    <w:r w:rsidR="0085256B" w:rsidRPr="00046DBF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1</w:t>
    </w:r>
    <w:r w:rsidR="0085256B" w:rsidRPr="00046DBF">
      <w:rPr>
        <w:rFonts w:ascii="Times New Roman" w:hAnsi="Times New Roman" w:cs="Times New Roman"/>
        <w:sz w:val="20"/>
        <w:szCs w:val="20"/>
      </w:rPr>
      <w:fldChar w:fldCharType="end"/>
    </w:r>
  </w:p>
  <w:p w14:paraId="6959E174" w14:textId="77777777" w:rsidR="00A54618" w:rsidRPr="00A54618" w:rsidRDefault="00A54618" w:rsidP="00A54618">
    <w:pPr>
      <w:pStyle w:val="Hlavika"/>
      <w:rPr>
        <w:rFonts w:ascii="Times New Roman" w:hAnsi="Times New Roman" w:cs="Times New Roman"/>
        <w:sz w:val="20"/>
        <w:szCs w:val="20"/>
      </w:rPr>
    </w:pPr>
    <w:r w:rsidRPr="00A54618">
      <w:rPr>
        <w:rFonts w:ascii="Times New Roman" w:hAnsi="Times New Roman" w:cs="Times New Roman"/>
        <w:sz w:val="20"/>
        <w:szCs w:val="20"/>
      </w:rPr>
      <w:t xml:space="preserve">Príloha č. 1 Číselník oprávnených výdavkov </w:t>
    </w:r>
  </w:p>
  <w:p w14:paraId="4F14597C" w14:textId="090B6435" w:rsidR="006A77EB" w:rsidRPr="00386C73" w:rsidRDefault="006A77EB" w:rsidP="006A77EB">
    <w:pPr>
      <w:pStyle w:val="Hlavika"/>
      <w:jc w:val="center"/>
      <w:rPr>
        <w:rFonts w:ascii="Times New Roman" w:hAnsi="Times New Roman" w:cs="Times New Roman"/>
        <w:sz w:val="18"/>
        <w:szCs w:val="20"/>
      </w:rPr>
    </w:pPr>
  </w:p>
  <w:p w14:paraId="78EDEE14" w14:textId="60DB107C" w:rsidR="00A54618" w:rsidRDefault="00A54618" w:rsidP="006A77EB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BC38C9" w14:textId="77777777" w:rsidR="00241869" w:rsidRDefault="00241869" w:rsidP="007A0506">
      <w:pPr>
        <w:spacing w:after="0" w:line="240" w:lineRule="auto"/>
      </w:pPr>
      <w:r>
        <w:separator/>
      </w:r>
    </w:p>
  </w:footnote>
  <w:footnote w:type="continuationSeparator" w:id="0">
    <w:p w14:paraId="482434CF" w14:textId="77777777" w:rsidR="00241869" w:rsidRDefault="00241869" w:rsidP="007A0506">
      <w:pPr>
        <w:spacing w:after="0" w:line="240" w:lineRule="auto"/>
      </w:pPr>
      <w:r>
        <w:continuationSeparator/>
      </w:r>
    </w:p>
  </w:footnote>
  <w:footnote w:type="continuationNotice" w:id="1">
    <w:p w14:paraId="27FD4767" w14:textId="77777777" w:rsidR="00241869" w:rsidRDefault="00241869">
      <w:pPr>
        <w:spacing w:after="0" w:line="240" w:lineRule="auto"/>
      </w:pPr>
    </w:p>
  </w:footnote>
  <w:footnote w:id="2">
    <w:p w14:paraId="369AF5A2" w14:textId="14053028" w:rsidR="00F82231" w:rsidRPr="00535AA5" w:rsidRDefault="00F82231" w:rsidP="00FD6ED1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D2038E">
        <w:rPr>
          <w:rStyle w:val="Odkaznapoznmkupodiarou"/>
          <w:rFonts w:ascii="Times New Roman" w:hAnsi="Times New Roman" w:cs="Times New Roman"/>
        </w:rPr>
        <w:footnoteRef/>
      </w:r>
      <w:r w:rsidRPr="00D2038E">
        <w:rPr>
          <w:rFonts w:ascii="Times New Roman" w:hAnsi="Times New Roman" w:cs="Times New Roman"/>
        </w:rPr>
        <w:t xml:space="preserve"> </w:t>
      </w:r>
      <w:r w:rsidRPr="00535AA5">
        <w:rPr>
          <w:rFonts w:ascii="Times New Roman" w:hAnsi="Times New Roman" w:cs="Times New Roman"/>
          <w:sz w:val="18"/>
          <w:szCs w:val="18"/>
        </w:rPr>
        <w:t xml:space="preserve">Predmetný číselník uvádza </w:t>
      </w:r>
      <w:r w:rsidRPr="00535AA5">
        <w:rPr>
          <w:rFonts w:ascii="Times New Roman" w:hAnsi="Times New Roman" w:cs="Times New Roman"/>
          <w:b/>
          <w:sz w:val="18"/>
          <w:szCs w:val="18"/>
        </w:rPr>
        <w:t>najčastejšie sa vyskytujúce typy</w:t>
      </w:r>
      <w:r w:rsidRPr="00535AA5">
        <w:rPr>
          <w:rFonts w:ascii="Times New Roman" w:hAnsi="Times New Roman" w:cs="Times New Roman"/>
          <w:sz w:val="18"/>
          <w:szCs w:val="18"/>
        </w:rPr>
        <w:t xml:space="preserve"> oprávnených výdavkov v rámci </w:t>
      </w:r>
      <w:r w:rsidR="000E1D0D" w:rsidRPr="00535AA5">
        <w:rPr>
          <w:rFonts w:ascii="Times New Roman" w:hAnsi="Times New Roman" w:cs="Times New Roman"/>
          <w:sz w:val="18"/>
          <w:szCs w:val="18"/>
        </w:rPr>
        <w:t xml:space="preserve">NP a DOP v kompetencii SO </w:t>
      </w:r>
      <w:r w:rsidRPr="00535AA5">
        <w:rPr>
          <w:rFonts w:ascii="Times New Roman" w:hAnsi="Times New Roman" w:cs="Times New Roman"/>
          <w:sz w:val="18"/>
          <w:szCs w:val="18"/>
        </w:rPr>
        <w:t>OP</w:t>
      </w:r>
      <w:r w:rsidR="000E1D0D" w:rsidRPr="00535AA5">
        <w:rPr>
          <w:rFonts w:ascii="Times New Roman" w:hAnsi="Times New Roman" w:cs="Times New Roman"/>
          <w:sz w:val="18"/>
          <w:szCs w:val="18"/>
        </w:rPr>
        <w:t>ĽZ</w:t>
      </w:r>
      <w:r w:rsidRPr="00535AA5">
        <w:rPr>
          <w:rFonts w:ascii="Times New Roman" w:hAnsi="Times New Roman" w:cs="Times New Roman"/>
          <w:sz w:val="18"/>
          <w:szCs w:val="18"/>
        </w:rPr>
        <w:t xml:space="preserve">. Číselník neobsahuje </w:t>
      </w:r>
      <w:r w:rsidR="000E1D0D" w:rsidRPr="00535AA5">
        <w:rPr>
          <w:rFonts w:ascii="Times New Roman" w:hAnsi="Times New Roman" w:cs="Times New Roman"/>
          <w:sz w:val="18"/>
          <w:szCs w:val="18"/>
        </w:rPr>
        <w:t xml:space="preserve">ich </w:t>
      </w:r>
      <w:r w:rsidRPr="00535AA5">
        <w:rPr>
          <w:rFonts w:ascii="Times New Roman" w:hAnsi="Times New Roman" w:cs="Times New Roman"/>
          <w:sz w:val="18"/>
          <w:szCs w:val="18"/>
        </w:rPr>
        <w:t>kompletný (konečný) zoznam oprávnených výdavkov</w:t>
      </w:r>
      <w:r w:rsidR="000E1D0D" w:rsidRPr="00535AA5">
        <w:rPr>
          <w:rFonts w:ascii="Times New Roman" w:hAnsi="Times New Roman" w:cs="Times New Roman"/>
          <w:sz w:val="18"/>
          <w:szCs w:val="18"/>
        </w:rPr>
        <w:t xml:space="preserve">. </w:t>
      </w:r>
    </w:p>
  </w:footnote>
  <w:footnote w:id="3">
    <w:p w14:paraId="71CE0FB5" w14:textId="77777777" w:rsidR="00F82231" w:rsidRPr="00F859D1" w:rsidRDefault="00F82231" w:rsidP="003B331F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3B331F">
        <w:rPr>
          <w:rStyle w:val="Odkaznapoznmkupodiarou"/>
          <w:rFonts w:ascii="Times New Roman" w:hAnsi="Times New Roman" w:cs="Times New Roman"/>
        </w:rPr>
        <w:footnoteRef/>
      </w:r>
      <w:r w:rsidRPr="003B331F">
        <w:rPr>
          <w:rFonts w:ascii="Times New Roman" w:hAnsi="Times New Roman" w:cs="Times New Roman"/>
        </w:rPr>
        <w:t xml:space="preserve"> </w:t>
      </w:r>
      <w:r w:rsidRPr="00F859D1">
        <w:rPr>
          <w:rFonts w:ascii="Times New Roman" w:hAnsi="Times New Roman" w:cs="Times New Roman"/>
          <w:sz w:val="18"/>
          <w:szCs w:val="18"/>
        </w:rPr>
        <w:t>Vrátane nákladov súvisiacich s obstaraním dlhodobého nehmotného majetku do času uvedenia predmetného majetku do užívania.</w:t>
      </w:r>
      <w:bookmarkStart w:id="1" w:name="_GoBack"/>
      <w:bookmarkEnd w:id="1"/>
    </w:p>
  </w:footnote>
  <w:footnote w:id="4">
    <w:p w14:paraId="093D7404" w14:textId="77777777" w:rsidR="00F82231" w:rsidRPr="00F859D1" w:rsidRDefault="00F82231" w:rsidP="003B331F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3B331F">
        <w:rPr>
          <w:rFonts w:ascii="Times New Roman" w:hAnsi="Times New Roman" w:cs="Times New Roman"/>
          <w:vertAlign w:val="superscript"/>
        </w:rPr>
        <w:footnoteRef/>
      </w:r>
      <w:r w:rsidRPr="003B331F">
        <w:rPr>
          <w:rFonts w:ascii="Times New Roman" w:hAnsi="Times New Roman" w:cs="Times New Roman"/>
        </w:rPr>
        <w:t xml:space="preserve"> </w:t>
      </w:r>
      <w:r w:rsidRPr="00F859D1">
        <w:rPr>
          <w:rFonts w:ascii="Times New Roman" w:hAnsi="Times New Roman" w:cs="Times New Roman"/>
          <w:sz w:val="18"/>
          <w:szCs w:val="18"/>
        </w:rPr>
        <w:t xml:space="preserve">Podľa aktuálneho znenia Zákona č. 595/2003 Z. z. o dani z príjmov. </w:t>
      </w:r>
    </w:p>
  </w:footnote>
  <w:footnote w:id="5">
    <w:p w14:paraId="54264816" w14:textId="5F5EF629" w:rsidR="00F82231" w:rsidRPr="003B331F" w:rsidRDefault="00F82231" w:rsidP="003B331F">
      <w:pPr>
        <w:pStyle w:val="Textpoznmkypodiarou"/>
        <w:jc w:val="both"/>
        <w:rPr>
          <w:rFonts w:ascii="Times New Roman" w:hAnsi="Times New Roman" w:cs="Times New Roman"/>
        </w:rPr>
      </w:pPr>
      <w:r w:rsidRPr="003B331F">
        <w:rPr>
          <w:rStyle w:val="Odkaznapoznmkupodiarou"/>
          <w:rFonts w:ascii="Times New Roman" w:hAnsi="Times New Roman" w:cs="Times New Roman"/>
        </w:rPr>
        <w:footnoteRef/>
      </w:r>
      <w:r w:rsidRPr="003B331F">
        <w:rPr>
          <w:rFonts w:ascii="Times New Roman" w:hAnsi="Times New Roman" w:cs="Times New Roman"/>
        </w:rPr>
        <w:t xml:space="preserve"> </w:t>
      </w:r>
      <w:r w:rsidRPr="00F859D1">
        <w:rPr>
          <w:rFonts w:ascii="Times New Roman" w:hAnsi="Times New Roman" w:cs="Times New Roman"/>
          <w:sz w:val="18"/>
          <w:szCs w:val="18"/>
        </w:rPr>
        <w:t>Podľa aktuálneho znenia Zákona č. 595/2003 Z. z. o dani z príjmov</w:t>
      </w:r>
      <w:r w:rsidRPr="003B331F">
        <w:rPr>
          <w:rFonts w:ascii="Times New Roman" w:hAnsi="Times New Roman" w:cs="Times New Roman"/>
        </w:rPr>
        <w:t>.</w:t>
      </w:r>
    </w:p>
  </w:footnote>
  <w:footnote w:id="6">
    <w:p w14:paraId="1598683D" w14:textId="77777777" w:rsidR="00F82231" w:rsidRPr="00F859D1" w:rsidRDefault="00F82231" w:rsidP="003B331F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3B331F">
        <w:rPr>
          <w:rStyle w:val="Odkaznapoznmkupodiarou"/>
          <w:rFonts w:ascii="Times New Roman" w:hAnsi="Times New Roman" w:cs="Times New Roman"/>
        </w:rPr>
        <w:footnoteRef/>
      </w:r>
      <w:r w:rsidRPr="003B331F">
        <w:rPr>
          <w:rFonts w:ascii="Times New Roman" w:hAnsi="Times New Roman" w:cs="Times New Roman"/>
        </w:rPr>
        <w:t xml:space="preserve"> </w:t>
      </w:r>
      <w:r w:rsidRPr="00F859D1">
        <w:rPr>
          <w:rFonts w:ascii="Times New Roman" w:hAnsi="Times New Roman" w:cs="Times New Roman"/>
          <w:sz w:val="18"/>
          <w:szCs w:val="18"/>
        </w:rPr>
        <w:t>Vrátane nákladov súvisiacich s obstaraním dlhodobého hmotného majetku do času uvedenia predmetného majetku do užívania.</w:t>
      </w:r>
    </w:p>
  </w:footnote>
  <w:footnote w:id="7">
    <w:p w14:paraId="53401116" w14:textId="0655073B" w:rsidR="00F82231" w:rsidRPr="00F859D1" w:rsidRDefault="00F82231" w:rsidP="003B331F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3B331F">
        <w:rPr>
          <w:rStyle w:val="Odkaznapoznmkupodiarou"/>
          <w:rFonts w:ascii="Times New Roman" w:hAnsi="Times New Roman" w:cs="Times New Roman"/>
        </w:rPr>
        <w:footnoteRef/>
      </w:r>
      <w:r w:rsidRPr="003B331F">
        <w:rPr>
          <w:rFonts w:ascii="Times New Roman" w:hAnsi="Times New Roman" w:cs="Times New Roman"/>
        </w:rPr>
        <w:t xml:space="preserve"> </w:t>
      </w:r>
      <w:r w:rsidRPr="00F859D1">
        <w:rPr>
          <w:rFonts w:ascii="Times New Roman" w:hAnsi="Times New Roman" w:cs="Times New Roman"/>
          <w:sz w:val="18"/>
          <w:szCs w:val="18"/>
        </w:rPr>
        <w:t>Podľa aktuálneho znenia Zákona č. 595/2003 Z. z. o dani z príjmov.</w:t>
      </w:r>
    </w:p>
  </w:footnote>
  <w:footnote w:id="8">
    <w:p w14:paraId="56E52868" w14:textId="0A969A28" w:rsidR="00F82231" w:rsidRPr="00CE737C" w:rsidRDefault="00F82231" w:rsidP="003B331F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3B331F">
        <w:rPr>
          <w:rStyle w:val="Odkaznapoznmkupodiarou"/>
          <w:rFonts w:ascii="Times New Roman" w:hAnsi="Times New Roman" w:cs="Times New Roman"/>
        </w:rPr>
        <w:footnoteRef/>
      </w:r>
      <w:r w:rsidRPr="003B331F">
        <w:rPr>
          <w:rFonts w:ascii="Times New Roman" w:hAnsi="Times New Roman" w:cs="Times New Roman"/>
        </w:rPr>
        <w:t xml:space="preserve"> </w:t>
      </w:r>
      <w:r w:rsidRPr="00CE737C">
        <w:rPr>
          <w:rFonts w:ascii="Times New Roman" w:hAnsi="Times New Roman" w:cs="Times New Roman"/>
          <w:sz w:val="18"/>
          <w:szCs w:val="18"/>
        </w:rPr>
        <w:t>Podľa aktuálneho znenia Zákona č. 595/2003 Z. z. o dani z príjmov.</w:t>
      </w:r>
    </w:p>
  </w:footnote>
  <w:footnote w:id="9">
    <w:p w14:paraId="7370483F" w14:textId="04BFA868" w:rsidR="00F82231" w:rsidRPr="00CE737C" w:rsidRDefault="00F82231" w:rsidP="003B331F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3B331F">
        <w:rPr>
          <w:rStyle w:val="Odkaznapoznmkupodiarou"/>
          <w:rFonts w:ascii="Times New Roman" w:hAnsi="Times New Roman" w:cs="Times New Roman"/>
        </w:rPr>
        <w:footnoteRef/>
      </w:r>
      <w:r w:rsidRPr="003B331F">
        <w:rPr>
          <w:rFonts w:ascii="Times New Roman" w:hAnsi="Times New Roman" w:cs="Times New Roman"/>
        </w:rPr>
        <w:t xml:space="preserve"> </w:t>
      </w:r>
      <w:r w:rsidRPr="00CE737C">
        <w:rPr>
          <w:rFonts w:ascii="Times New Roman" w:hAnsi="Times New Roman" w:cs="Times New Roman"/>
          <w:sz w:val="18"/>
          <w:szCs w:val="18"/>
        </w:rPr>
        <w:t>Podľa aktuálneho znenia Zákona č. 595/2003 Z. z. o dani z príjmov.</w:t>
      </w:r>
    </w:p>
  </w:footnote>
  <w:footnote w:id="10">
    <w:p w14:paraId="12E3BB23" w14:textId="77777777" w:rsidR="00F82231" w:rsidRPr="00FD3E63" w:rsidRDefault="00F82231" w:rsidP="00E166BE">
      <w:pPr>
        <w:pStyle w:val="Textpoznmkypodiarou"/>
        <w:jc w:val="both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</w:t>
      </w:r>
      <w:r w:rsidRPr="002C27D8">
        <w:rPr>
          <w:rFonts w:ascii="Times New Roman" w:hAnsi="Times New Roman" w:cs="Times New Roman"/>
          <w:sz w:val="18"/>
          <w:szCs w:val="18"/>
        </w:rPr>
        <w:t>Vrátane nákladov súvisiacich s obstaraním uvedeného hmotného majetku do užívania</w:t>
      </w:r>
      <w:r w:rsidRPr="00FD3E63">
        <w:rPr>
          <w:rFonts w:ascii="Times New Roman" w:hAnsi="Times New Roman" w:cs="Times New Roman"/>
        </w:rPr>
        <w:t>.</w:t>
      </w:r>
    </w:p>
  </w:footnote>
  <w:footnote w:id="11">
    <w:p w14:paraId="611F26A8" w14:textId="7672827F" w:rsidR="00F82231" w:rsidRPr="00C84882" w:rsidRDefault="00F82231" w:rsidP="00E166BE">
      <w:pPr>
        <w:pStyle w:val="Textpoznmkypodiarou"/>
        <w:jc w:val="both"/>
        <w:rPr>
          <w:rFonts w:ascii="Times New Roman" w:hAnsi="Times New Roman" w:cs="Times New Roman"/>
        </w:rPr>
      </w:pPr>
      <w:r w:rsidRPr="00C84882">
        <w:rPr>
          <w:rStyle w:val="Odkaznapoznmkupodiarou"/>
          <w:rFonts w:ascii="Times New Roman" w:hAnsi="Times New Roman" w:cs="Times New Roman"/>
        </w:rPr>
        <w:footnoteRef/>
      </w:r>
      <w:r w:rsidRPr="00C84882">
        <w:rPr>
          <w:rFonts w:ascii="Times New Roman" w:hAnsi="Times New Roman" w:cs="Times New Roman"/>
        </w:rPr>
        <w:t xml:space="preserve"> </w:t>
      </w:r>
      <w:r w:rsidRPr="00F8126E">
        <w:rPr>
          <w:rFonts w:ascii="Times New Roman" w:hAnsi="Times New Roman" w:cs="Times New Roman"/>
          <w:sz w:val="18"/>
          <w:szCs w:val="18"/>
        </w:rPr>
        <w:t xml:space="preserve">Výdavky spadajúce do triedy 50 - Spotreba sú, v prípade dopytovo orientovaných projektov, oprávnené </w:t>
      </w:r>
      <w:r w:rsidRPr="00F8126E">
        <w:rPr>
          <w:rFonts w:ascii="Times New Roman" w:hAnsi="Times New Roman" w:cs="Times New Roman"/>
          <w:sz w:val="18"/>
          <w:szCs w:val="18"/>
          <w:u w:val="single"/>
        </w:rPr>
        <w:t>výlučne</w:t>
      </w:r>
      <w:r w:rsidRPr="00F8126E">
        <w:rPr>
          <w:rFonts w:ascii="Times New Roman" w:hAnsi="Times New Roman" w:cs="Times New Roman"/>
          <w:sz w:val="18"/>
          <w:szCs w:val="18"/>
        </w:rPr>
        <w:t xml:space="preserve"> vo väzbe na hlavné aktivity projektu (priame výdavky).</w:t>
      </w:r>
    </w:p>
  </w:footnote>
  <w:footnote w:id="12">
    <w:p w14:paraId="6958E784" w14:textId="15E8CFBD" w:rsidR="00F82231" w:rsidRPr="00F8126E" w:rsidRDefault="00F82231" w:rsidP="004B3B36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C84882">
        <w:rPr>
          <w:rStyle w:val="Odkaznapoznmkupodiarou"/>
          <w:rFonts w:ascii="Times New Roman" w:hAnsi="Times New Roman" w:cs="Times New Roman"/>
        </w:rPr>
        <w:footnoteRef/>
      </w:r>
      <w:r w:rsidRPr="00C84882">
        <w:rPr>
          <w:rFonts w:ascii="Times New Roman" w:hAnsi="Times New Roman" w:cs="Times New Roman"/>
        </w:rPr>
        <w:t xml:space="preserve"> </w:t>
      </w:r>
      <w:r w:rsidRPr="00F8126E">
        <w:rPr>
          <w:rFonts w:ascii="Times New Roman" w:hAnsi="Times New Roman" w:cs="Times New Roman"/>
          <w:sz w:val="18"/>
          <w:szCs w:val="18"/>
        </w:rPr>
        <w:t>Výdavky, ktoré bezprostredne súvisia s informovaním verejnosti o podpore, ktorú projekt získal z európskych štrukturálnych a investičných fondov (ďalej len „EŠIF“) a štátneho rozpočtu SR na jeho spolufinancovanie.</w:t>
      </w:r>
    </w:p>
  </w:footnote>
  <w:footnote w:id="13">
    <w:p w14:paraId="70E9A40E" w14:textId="6597E7FD" w:rsidR="00F82231" w:rsidRPr="00F8126E" w:rsidRDefault="00F82231" w:rsidP="004B3B36">
      <w:pPr>
        <w:pStyle w:val="Textpoznmkypodiarou"/>
        <w:jc w:val="both"/>
        <w:rPr>
          <w:sz w:val="18"/>
          <w:szCs w:val="18"/>
        </w:rPr>
      </w:pPr>
      <w:r w:rsidRPr="00C84882">
        <w:rPr>
          <w:rStyle w:val="Odkaznapoznmkupodiarou"/>
          <w:rFonts w:ascii="Times New Roman" w:hAnsi="Times New Roman" w:cs="Times New Roman"/>
        </w:rPr>
        <w:footnoteRef/>
      </w:r>
      <w:r w:rsidRPr="00C84882">
        <w:rPr>
          <w:rFonts w:ascii="Times New Roman" w:hAnsi="Times New Roman" w:cs="Times New Roman"/>
        </w:rPr>
        <w:t xml:space="preserve"> </w:t>
      </w:r>
      <w:r w:rsidRPr="00F8126E">
        <w:rPr>
          <w:rFonts w:ascii="Times New Roman" w:hAnsi="Times New Roman" w:cs="Times New Roman"/>
          <w:sz w:val="18"/>
          <w:szCs w:val="18"/>
        </w:rPr>
        <w:t>Výdavky, ktoré bezprostredne súvisia s informovaním verejnosti o podpore, ktorú projekt získal z EŠIF a</w:t>
      </w:r>
      <w:r w:rsidR="007B7919" w:rsidRPr="00F8126E">
        <w:rPr>
          <w:rFonts w:ascii="Times New Roman" w:hAnsi="Times New Roman" w:cs="Times New Roman"/>
          <w:sz w:val="18"/>
          <w:szCs w:val="18"/>
        </w:rPr>
        <w:t> </w:t>
      </w:r>
      <w:r w:rsidRPr="00F8126E">
        <w:rPr>
          <w:rFonts w:ascii="Times New Roman" w:hAnsi="Times New Roman" w:cs="Times New Roman"/>
          <w:sz w:val="18"/>
          <w:szCs w:val="18"/>
        </w:rPr>
        <w:t>štátneho rozpočtu SR na jeho spolufinancovanie.</w:t>
      </w:r>
    </w:p>
  </w:footnote>
  <w:footnote w:id="14">
    <w:p w14:paraId="197893FE" w14:textId="59133EFC" w:rsidR="00F82231" w:rsidRPr="009A4E6F" w:rsidRDefault="00F82231" w:rsidP="002C5F47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2C5F47">
        <w:rPr>
          <w:rStyle w:val="Odkaznapoznmkupodiarou"/>
          <w:rFonts w:ascii="Times New Roman" w:hAnsi="Times New Roman" w:cs="Times New Roman"/>
        </w:rPr>
        <w:footnoteRef/>
      </w:r>
      <w:r w:rsidRPr="002C5F47">
        <w:rPr>
          <w:rFonts w:ascii="Times New Roman" w:hAnsi="Times New Roman" w:cs="Times New Roman"/>
        </w:rPr>
        <w:t xml:space="preserve"> </w:t>
      </w:r>
      <w:r w:rsidRPr="009A4E6F">
        <w:rPr>
          <w:rFonts w:ascii="Times New Roman" w:hAnsi="Times New Roman" w:cs="Times New Roman"/>
          <w:sz w:val="18"/>
          <w:szCs w:val="18"/>
        </w:rPr>
        <w:t>Podľa aktuálneho znenia Zákona č. 595/2003 Z. z. o dani z príjmov.</w:t>
      </w:r>
    </w:p>
  </w:footnote>
  <w:footnote w:id="15">
    <w:p w14:paraId="17F708BB" w14:textId="77777777" w:rsidR="00F82231" w:rsidRPr="009A4E6F" w:rsidRDefault="00F82231" w:rsidP="002C5F47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2C5F47">
        <w:rPr>
          <w:rStyle w:val="Odkaznapoznmkupodiarou"/>
          <w:rFonts w:ascii="Times New Roman" w:hAnsi="Times New Roman" w:cs="Times New Roman"/>
        </w:rPr>
        <w:footnoteRef/>
      </w:r>
      <w:r w:rsidRPr="002C5F47">
        <w:rPr>
          <w:rFonts w:ascii="Times New Roman" w:hAnsi="Times New Roman" w:cs="Times New Roman"/>
        </w:rPr>
        <w:t xml:space="preserve"> </w:t>
      </w:r>
      <w:r w:rsidRPr="009A4E6F">
        <w:rPr>
          <w:rFonts w:ascii="Times New Roman" w:hAnsi="Times New Roman" w:cs="Times New Roman"/>
          <w:sz w:val="18"/>
          <w:szCs w:val="18"/>
        </w:rPr>
        <w:t>Relevantné zložky mzdy vrátane pohyblivých zložiek (napr. osobné príplatky).</w:t>
      </w:r>
    </w:p>
  </w:footnote>
  <w:footnote w:id="16">
    <w:p w14:paraId="289FE08E" w14:textId="60141257" w:rsidR="00F82231" w:rsidRPr="009A4E6F" w:rsidRDefault="00F82231" w:rsidP="002A305A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2C5F47">
        <w:rPr>
          <w:rStyle w:val="Odkaznapoznmkupodiarou"/>
          <w:rFonts w:ascii="Times New Roman" w:hAnsi="Times New Roman" w:cs="Times New Roman"/>
        </w:rPr>
        <w:footnoteRef/>
      </w:r>
      <w:r w:rsidRPr="002C5F47">
        <w:rPr>
          <w:rFonts w:ascii="Times New Roman" w:hAnsi="Times New Roman" w:cs="Times New Roman"/>
        </w:rPr>
        <w:t xml:space="preserve"> </w:t>
      </w:r>
      <w:r w:rsidRPr="009A4E6F">
        <w:rPr>
          <w:rFonts w:ascii="Times New Roman" w:hAnsi="Times New Roman" w:cs="Times New Roman"/>
          <w:sz w:val="18"/>
          <w:szCs w:val="18"/>
        </w:rPr>
        <w:t>Patria sem mzdy, platy, povinné odvody za zamestnávateľa ako aj povinné sociálne náklady - ošetrovné a PN.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46351" w14:textId="7E0D3994" w:rsidR="00F82231" w:rsidRPr="00487E90" w:rsidRDefault="00F82231" w:rsidP="00F85EBB">
    <w:pPr>
      <w:pStyle w:val="Hlavika"/>
      <w:jc w:val="right"/>
      <w:rPr>
        <w:rFonts w:ascii="Times New Roman" w:hAnsi="Times New Roman" w:cs="Times New Roman"/>
        <w:color w:val="808080" w:themeColor="background1" w:themeShade="80"/>
        <w:sz w:val="20"/>
        <w:szCs w:val="20"/>
      </w:rPr>
    </w:pPr>
    <w:r w:rsidRPr="00487E90">
      <w:rPr>
        <w:rFonts w:ascii="Times New Roman" w:hAnsi="Times New Roman" w:cs="Times New Roman"/>
        <w:color w:val="808080" w:themeColor="background1" w:themeShade="80"/>
        <w:sz w:val="20"/>
        <w:szCs w:val="20"/>
      </w:rP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6AA564" w14:textId="10319090" w:rsidR="00963302" w:rsidRDefault="00963302">
    <w:pPr>
      <w:pStyle w:val="Hlavika"/>
    </w:pPr>
    <w:r>
      <w:rPr>
        <w:b/>
        <w:noProof/>
        <w:color w:val="404040"/>
        <w:lang w:eastAsia="sk-SK"/>
      </w:rPr>
      <w:drawing>
        <wp:inline distT="0" distB="0" distL="0" distR="0" wp14:anchorId="58838E45" wp14:editId="49F5E27B">
          <wp:extent cx="5749925" cy="526415"/>
          <wp:effectExtent l="0" t="0" r="0" b="0"/>
          <wp:docPr id="2" name="Obrázok 2" descr="MINISTERSTVO VNUTRA SR:EU a L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F0B0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9C90799"/>
    <w:multiLevelType w:val="hybridMultilevel"/>
    <w:tmpl w:val="565467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B54D6"/>
    <w:multiLevelType w:val="hybridMultilevel"/>
    <w:tmpl w:val="9D2669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2D437C"/>
    <w:multiLevelType w:val="hybridMultilevel"/>
    <w:tmpl w:val="8E4684BE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60582"/>
    <w:multiLevelType w:val="hybridMultilevel"/>
    <w:tmpl w:val="F670B8EE"/>
    <w:lvl w:ilvl="0" w:tplc="7780037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4D14C2"/>
    <w:multiLevelType w:val="hybridMultilevel"/>
    <w:tmpl w:val="FF90D67E"/>
    <w:lvl w:ilvl="0" w:tplc="7780037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EA08EC"/>
    <w:multiLevelType w:val="hybridMultilevel"/>
    <w:tmpl w:val="037E334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AD19A0"/>
    <w:multiLevelType w:val="hybridMultilevel"/>
    <w:tmpl w:val="54582474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A52E6D"/>
    <w:multiLevelType w:val="hybridMultilevel"/>
    <w:tmpl w:val="EC6446A6"/>
    <w:lvl w:ilvl="0" w:tplc="041B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C260F"/>
    <w:multiLevelType w:val="hybridMultilevel"/>
    <w:tmpl w:val="7E9EF23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6B5D70"/>
    <w:multiLevelType w:val="hybridMultilevel"/>
    <w:tmpl w:val="D80CE2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035337"/>
    <w:multiLevelType w:val="hybridMultilevel"/>
    <w:tmpl w:val="6B9E1680"/>
    <w:lvl w:ilvl="0" w:tplc="7780037A"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503C6388"/>
    <w:multiLevelType w:val="hybridMultilevel"/>
    <w:tmpl w:val="352413D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415982"/>
    <w:multiLevelType w:val="hybridMultilevel"/>
    <w:tmpl w:val="23FAB588"/>
    <w:lvl w:ilvl="0" w:tplc="0360FC2E">
      <w:start w:val="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6208DB"/>
    <w:multiLevelType w:val="hybridMultilevel"/>
    <w:tmpl w:val="C414A9B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0EF0744"/>
    <w:multiLevelType w:val="hybridMultilevel"/>
    <w:tmpl w:val="B7444A2C"/>
    <w:lvl w:ilvl="0" w:tplc="7780037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D72541"/>
    <w:multiLevelType w:val="hybridMultilevel"/>
    <w:tmpl w:val="CEF8B1DE"/>
    <w:lvl w:ilvl="0" w:tplc="65BC71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527E78"/>
    <w:multiLevelType w:val="hybridMultilevel"/>
    <w:tmpl w:val="9B687010"/>
    <w:lvl w:ilvl="0" w:tplc="D7CE87AE">
      <w:start w:val="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1F37C4"/>
    <w:multiLevelType w:val="hybridMultilevel"/>
    <w:tmpl w:val="4AAAB4B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B877CC"/>
    <w:multiLevelType w:val="hybridMultilevel"/>
    <w:tmpl w:val="30323DA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1B71FF"/>
    <w:multiLevelType w:val="hybridMultilevel"/>
    <w:tmpl w:val="63DECC9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451667"/>
    <w:multiLevelType w:val="hybridMultilevel"/>
    <w:tmpl w:val="F668A622"/>
    <w:lvl w:ilvl="0" w:tplc="FDA694C6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>
    <w:nsid w:val="7E282328"/>
    <w:multiLevelType w:val="hybridMultilevel"/>
    <w:tmpl w:val="3FCCD294"/>
    <w:lvl w:ilvl="0" w:tplc="7780037A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3"/>
  </w:num>
  <w:num w:numId="4">
    <w:abstractNumId w:val="7"/>
  </w:num>
  <w:num w:numId="5">
    <w:abstractNumId w:val="23"/>
  </w:num>
  <w:num w:numId="6">
    <w:abstractNumId w:val="20"/>
  </w:num>
  <w:num w:numId="7">
    <w:abstractNumId w:val="12"/>
  </w:num>
  <w:num w:numId="8">
    <w:abstractNumId w:val="0"/>
  </w:num>
  <w:num w:numId="9">
    <w:abstractNumId w:val="1"/>
  </w:num>
  <w:num w:numId="10">
    <w:abstractNumId w:val="6"/>
  </w:num>
  <w:num w:numId="11">
    <w:abstractNumId w:val="8"/>
  </w:num>
  <w:num w:numId="12">
    <w:abstractNumId w:val="13"/>
  </w:num>
  <w:num w:numId="13">
    <w:abstractNumId w:val="17"/>
  </w:num>
  <w:num w:numId="14">
    <w:abstractNumId w:val="2"/>
  </w:num>
  <w:num w:numId="15">
    <w:abstractNumId w:val="16"/>
  </w:num>
  <w:num w:numId="16">
    <w:abstractNumId w:val="19"/>
  </w:num>
  <w:num w:numId="17">
    <w:abstractNumId w:val="21"/>
  </w:num>
  <w:num w:numId="18">
    <w:abstractNumId w:val="22"/>
  </w:num>
  <w:num w:numId="19">
    <w:abstractNumId w:val="9"/>
  </w:num>
  <w:num w:numId="20">
    <w:abstractNumId w:val="11"/>
  </w:num>
  <w:num w:numId="21">
    <w:abstractNumId w:val="4"/>
  </w:num>
  <w:num w:numId="22">
    <w:abstractNumId w:val="10"/>
  </w:num>
  <w:num w:numId="23">
    <w:abstractNumId w:val="5"/>
  </w:num>
  <w:num w:numId="24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anna Jančová">
    <w15:presenceInfo w15:providerId="None" w15:userId="Marianna Jančová"/>
  </w15:person>
  <w15:person w15:author="metodika2 ">
    <w15:presenceInfo w15:providerId="None" w15:userId="metodika2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506"/>
    <w:rsid w:val="0000198A"/>
    <w:rsid w:val="0000202E"/>
    <w:rsid w:val="000054AC"/>
    <w:rsid w:val="0000614E"/>
    <w:rsid w:val="00007C44"/>
    <w:rsid w:val="00010272"/>
    <w:rsid w:val="00010D0E"/>
    <w:rsid w:val="00011632"/>
    <w:rsid w:val="00011E5D"/>
    <w:rsid w:val="00011EF5"/>
    <w:rsid w:val="00015C43"/>
    <w:rsid w:val="00022AC0"/>
    <w:rsid w:val="00024EB7"/>
    <w:rsid w:val="00026654"/>
    <w:rsid w:val="0002715B"/>
    <w:rsid w:val="000272DC"/>
    <w:rsid w:val="00027908"/>
    <w:rsid w:val="00034B68"/>
    <w:rsid w:val="00034D42"/>
    <w:rsid w:val="0003508A"/>
    <w:rsid w:val="00040B7C"/>
    <w:rsid w:val="00044ADA"/>
    <w:rsid w:val="00045611"/>
    <w:rsid w:val="000468A8"/>
    <w:rsid w:val="00046DBF"/>
    <w:rsid w:val="00046FA5"/>
    <w:rsid w:val="000476F9"/>
    <w:rsid w:val="000552AE"/>
    <w:rsid w:val="00055FC0"/>
    <w:rsid w:val="00057659"/>
    <w:rsid w:val="00060872"/>
    <w:rsid w:val="00063079"/>
    <w:rsid w:val="00065034"/>
    <w:rsid w:val="0006529F"/>
    <w:rsid w:val="00070693"/>
    <w:rsid w:val="00071E19"/>
    <w:rsid w:val="00071F41"/>
    <w:rsid w:val="0007239A"/>
    <w:rsid w:val="000739DA"/>
    <w:rsid w:val="00077274"/>
    <w:rsid w:val="0008184B"/>
    <w:rsid w:val="00081BD1"/>
    <w:rsid w:val="00082E60"/>
    <w:rsid w:val="00083CAF"/>
    <w:rsid w:val="00084F43"/>
    <w:rsid w:val="000869BE"/>
    <w:rsid w:val="00086B62"/>
    <w:rsid w:val="00086F92"/>
    <w:rsid w:val="00087F3D"/>
    <w:rsid w:val="00095D55"/>
    <w:rsid w:val="000967B4"/>
    <w:rsid w:val="000A0198"/>
    <w:rsid w:val="000A0DF3"/>
    <w:rsid w:val="000A1392"/>
    <w:rsid w:val="000A407C"/>
    <w:rsid w:val="000A4CAF"/>
    <w:rsid w:val="000A59F1"/>
    <w:rsid w:val="000B22A3"/>
    <w:rsid w:val="000B326E"/>
    <w:rsid w:val="000B3EC8"/>
    <w:rsid w:val="000B40A4"/>
    <w:rsid w:val="000B422D"/>
    <w:rsid w:val="000C00CE"/>
    <w:rsid w:val="000C3051"/>
    <w:rsid w:val="000C39F8"/>
    <w:rsid w:val="000C5626"/>
    <w:rsid w:val="000D3CDF"/>
    <w:rsid w:val="000D5670"/>
    <w:rsid w:val="000D5EDD"/>
    <w:rsid w:val="000D626C"/>
    <w:rsid w:val="000D7399"/>
    <w:rsid w:val="000E1D0D"/>
    <w:rsid w:val="000E2242"/>
    <w:rsid w:val="000E3CDE"/>
    <w:rsid w:val="000E4218"/>
    <w:rsid w:val="000E64BE"/>
    <w:rsid w:val="000E797A"/>
    <w:rsid w:val="000F12C9"/>
    <w:rsid w:val="000F3E0C"/>
    <w:rsid w:val="000F5344"/>
    <w:rsid w:val="000F5BB7"/>
    <w:rsid w:val="000F6A3B"/>
    <w:rsid w:val="00100422"/>
    <w:rsid w:val="00102E93"/>
    <w:rsid w:val="00103549"/>
    <w:rsid w:val="00104850"/>
    <w:rsid w:val="001056D8"/>
    <w:rsid w:val="001065FA"/>
    <w:rsid w:val="00107225"/>
    <w:rsid w:val="001100C9"/>
    <w:rsid w:val="0011067B"/>
    <w:rsid w:val="00121CE9"/>
    <w:rsid w:val="0012482E"/>
    <w:rsid w:val="00131429"/>
    <w:rsid w:val="00131C24"/>
    <w:rsid w:val="0013295A"/>
    <w:rsid w:val="001367B6"/>
    <w:rsid w:val="00142C74"/>
    <w:rsid w:val="00143625"/>
    <w:rsid w:val="00145474"/>
    <w:rsid w:val="001456CB"/>
    <w:rsid w:val="00146947"/>
    <w:rsid w:val="001519E2"/>
    <w:rsid w:val="00154ACF"/>
    <w:rsid w:val="00154EC6"/>
    <w:rsid w:val="00156D55"/>
    <w:rsid w:val="00164C0A"/>
    <w:rsid w:val="001723AE"/>
    <w:rsid w:val="001737D1"/>
    <w:rsid w:val="001754D6"/>
    <w:rsid w:val="00185FE9"/>
    <w:rsid w:val="001867F3"/>
    <w:rsid w:val="00194FAE"/>
    <w:rsid w:val="001951A4"/>
    <w:rsid w:val="001A05B0"/>
    <w:rsid w:val="001A317E"/>
    <w:rsid w:val="001A3873"/>
    <w:rsid w:val="001A3948"/>
    <w:rsid w:val="001A7FF5"/>
    <w:rsid w:val="001B4081"/>
    <w:rsid w:val="001C2826"/>
    <w:rsid w:val="001C2B1D"/>
    <w:rsid w:val="001C32E0"/>
    <w:rsid w:val="001C33D1"/>
    <w:rsid w:val="001C470D"/>
    <w:rsid w:val="001C4A63"/>
    <w:rsid w:val="001C5C8E"/>
    <w:rsid w:val="001C6106"/>
    <w:rsid w:val="001C71D7"/>
    <w:rsid w:val="001D1DA0"/>
    <w:rsid w:val="001D3294"/>
    <w:rsid w:val="001D3866"/>
    <w:rsid w:val="001D3CEF"/>
    <w:rsid w:val="001D634F"/>
    <w:rsid w:val="001E05BA"/>
    <w:rsid w:val="001E5267"/>
    <w:rsid w:val="001E6ACB"/>
    <w:rsid w:val="001F03F1"/>
    <w:rsid w:val="001F10CA"/>
    <w:rsid w:val="001F215F"/>
    <w:rsid w:val="001F26CA"/>
    <w:rsid w:val="001F35F2"/>
    <w:rsid w:val="001F461C"/>
    <w:rsid w:val="001F7339"/>
    <w:rsid w:val="002000C2"/>
    <w:rsid w:val="00202ADE"/>
    <w:rsid w:val="00203BF4"/>
    <w:rsid w:val="00207F7C"/>
    <w:rsid w:val="002100F4"/>
    <w:rsid w:val="002135E0"/>
    <w:rsid w:val="00215F98"/>
    <w:rsid w:val="002176AE"/>
    <w:rsid w:val="0022153F"/>
    <w:rsid w:val="002218CE"/>
    <w:rsid w:val="002234DB"/>
    <w:rsid w:val="00227506"/>
    <w:rsid w:val="00241869"/>
    <w:rsid w:val="00241CA2"/>
    <w:rsid w:val="002428B4"/>
    <w:rsid w:val="00243601"/>
    <w:rsid w:val="00247968"/>
    <w:rsid w:val="00247D7B"/>
    <w:rsid w:val="0025042C"/>
    <w:rsid w:val="002522F9"/>
    <w:rsid w:val="00256F15"/>
    <w:rsid w:val="0026685A"/>
    <w:rsid w:val="0026703D"/>
    <w:rsid w:val="00267A22"/>
    <w:rsid w:val="00272E16"/>
    <w:rsid w:val="00273F6D"/>
    <w:rsid w:val="00274A94"/>
    <w:rsid w:val="00275A43"/>
    <w:rsid w:val="00275B89"/>
    <w:rsid w:val="00276A20"/>
    <w:rsid w:val="00285C83"/>
    <w:rsid w:val="00286772"/>
    <w:rsid w:val="00287D77"/>
    <w:rsid w:val="00292124"/>
    <w:rsid w:val="00295052"/>
    <w:rsid w:val="00296620"/>
    <w:rsid w:val="00297F74"/>
    <w:rsid w:val="002A096D"/>
    <w:rsid w:val="002A24D1"/>
    <w:rsid w:val="002A305A"/>
    <w:rsid w:val="002A5AC6"/>
    <w:rsid w:val="002A6919"/>
    <w:rsid w:val="002A6EB9"/>
    <w:rsid w:val="002A7401"/>
    <w:rsid w:val="002B0F00"/>
    <w:rsid w:val="002B194E"/>
    <w:rsid w:val="002B2D5B"/>
    <w:rsid w:val="002B6214"/>
    <w:rsid w:val="002B6897"/>
    <w:rsid w:val="002B7CB7"/>
    <w:rsid w:val="002B7D13"/>
    <w:rsid w:val="002C19A2"/>
    <w:rsid w:val="002C27D8"/>
    <w:rsid w:val="002C28B0"/>
    <w:rsid w:val="002C2BE9"/>
    <w:rsid w:val="002C5F47"/>
    <w:rsid w:val="002D2C4B"/>
    <w:rsid w:val="002D4277"/>
    <w:rsid w:val="002D7CED"/>
    <w:rsid w:val="002D7EEB"/>
    <w:rsid w:val="002E186B"/>
    <w:rsid w:val="002E41AF"/>
    <w:rsid w:val="002E59F7"/>
    <w:rsid w:val="002F0494"/>
    <w:rsid w:val="002F3EA3"/>
    <w:rsid w:val="002F4339"/>
    <w:rsid w:val="002F7887"/>
    <w:rsid w:val="002F7D69"/>
    <w:rsid w:val="00304DE5"/>
    <w:rsid w:val="00305DF4"/>
    <w:rsid w:val="00310AE4"/>
    <w:rsid w:val="00310E92"/>
    <w:rsid w:val="0031220D"/>
    <w:rsid w:val="00313241"/>
    <w:rsid w:val="00317E31"/>
    <w:rsid w:val="00321DB9"/>
    <w:rsid w:val="003231B9"/>
    <w:rsid w:val="003233C6"/>
    <w:rsid w:val="00325388"/>
    <w:rsid w:val="0033381C"/>
    <w:rsid w:val="00333BAC"/>
    <w:rsid w:val="00334372"/>
    <w:rsid w:val="00334DC6"/>
    <w:rsid w:val="00335B47"/>
    <w:rsid w:val="0033782E"/>
    <w:rsid w:val="003463AA"/>
    <w:rsid w:val="003501BA"/>
    <w:rsid w:val="0035388D"/>
    <w:rsid w:val="00354481"/>
    <w:rsid w:val="003567F9"/>
    <w:rsid w:val="00357A70"/>
    <w:rsid w:val="00360573"/>
    <w:rsid w:val="0036068A"/>
    <w:rsid w:val="00363763"/>
    <w:rsid w:val="00372787"/>
    <w:rsid w:val="00372E8C"/>
    <w:rsid w:val="00373981"/>
    <w:rsid w:val="00374B1F"/>
    <w:rsid w:val="00375E4A"/>
    <w:rsid w:val="0037700B"/>
    <w:rsid w:val="00381BC5"/>
    <w:rsid w:val="0038328C"/>
    <w:rsid w:val="00384504"/>
    <w:rsid w:val="00385873"/>
    <w:rsid w:val="00386508"/>
    <w:rsid w:val="00386C73"/>
    <w:rsid w:val="00386FE2"/>
    <w:rsid w:val="00390854"/>
    <w:rsid w:val="00396538"/>
    <w:rsid w:val="003A65EC"/>
    <w:rsid w:val="003B0BCB"/>
    <w:rsid w:val="003B163A"/>
    <w:rsid w:val="003B331F"/>
    <w:rsid w:val="003B3EF3"/>
    <w:rsid w:val="003B403C"/>
    <w:rsid w:val="003B54CA"/>
    <w:rsid w:val="003B59B1"/>
    <w:rsid w:val="003B6147"/>
    <w:rsid w:val="003B6E89"/>
    <w:rsid w:val="003B720E"/>
    <w:rsid w:val="003B76A3"/>
    <w:rsid w:val="003B773D"/>
    <w:rsid w:val="003C50BC"/>
    <w:rsid w:val="003C78EC"/>
    <w:rsid w:val="003D5694"/>
    <w:rsid w:val="003D640B"/>
    <w:rsid w:val="003D64A4"/>
    <w:rsid w:val="003D68B5"/>
    <w:rsid w:val="003D720A"/>
    <w:rsid w:val="003D7426"/>
    <w:rsid w:val="003D7801"/>
    <w:rsid w:val="003D7B98"/>
    <w:rsid w:val="003E12E1"/>
    <w:rsid w:val="003E4BFE"/>
    <w:rsid w:val="003E6B5C"/>
    <w:rsid w:val="003E7607"/>
    <w:rsid w:val="003F0176"/>
    <w:rsid w:val="003F06D1"/>
    <w:rsid w:val="003F1163"/>
    <w:rsid w:val="003F46E9"/>
    <w:rsid w:val="003F498D"/>
    <w:rsid w:val="003F54B9"/>
    <w:rsid w:val="003F7F8F"/>
    <w:rsid w:val="00400E36"/>
    <w:rsid w:val="00401D5D"/>
    <w:rsid w:val="00401DE6"/>
    <w:rsid w:val="0040259D"/>
    <w:rsid w:val="00403866"/>
    <w:rsid w:val="004057FD"/>
    <w:rsid w:val="00407FC3"/>
    <w:rsid w:val="00410CA4"/>
    <w:rsid w:val="004118BD"/>
    <w:rsid w:val="00420C48"/>
    <w:rsid w:val="00433475"/>
    <w:rsid w:val="00434657"/>
    <w:rsid w:val="0043502E"/>
    <w:rsid w:val="00435924"/>
    <w:rsid w:val="00437A88"/>
    <w:rsid w:val="00441E10"/>
    <w:rsid w:val="004432E1"/>
    <w:rsid w:val="00444B23"/>
    <w:rsid w:val="00447C56"/>
    <w:rsid w:val="00450C59"/>
    <w:rsid w:val="00452CBA"/>
    <w:rsid w:val="004551FB"/>
    <w:rsid w:val="00456275"/>
    <w:rsid w:val="00456C38"/>
    <w:rsid w:val="004620B9"/>
    <w:rsid w:val="00463625"/>
    <w:rsid w:val="00470B19"/>
    <w:rsid w:val="00475BBC"/>
    <w:rsid w:val="00477D36"/>
    <w:rsid w:val="0048236C"/>
    <w:rsid w:val="00482867"/>
    <w:rsid w:val="00483041"/>
    <w:rsid w:val="00487E90"/>
    <w:rsid w:val="004923B6"/>
    <w:rsid w:val="004A10F6"/>
    <w:rsid w:val="004A2849"/>
    <w:rsid w:val="004A2D7F"/>
    <w:rsid w:val="004A398E"/>
    <w:rsid w:val="004A4439"/>
    <w:rsid w:val="004A5C50"/>
    <w:rsid w:val="004B0B82"/>
    <w:rsid w:val="004B383C"/>
    <w:rsid w:val="004B3B36"/>
    <w:rsid w:val="004B4A98"/>
    <w:rsid w:val="004B5C39"/>
    <w:rsid w:val="004B66A6"/>
    <w:rsid w:val="004B7142"/>
    <w:rsid w:val="004B7626"/>
    <w:rsid w:val="004B7DC6"/>
    <w:rsid w:val="004C01E8"/>
    <w:rsid w:val="004C4243"/>
    <w:rsid w:val="004C6766"/>
    <w:rsid w:val="004D14F9"/>
    <w:rsid w:val="004D2C2E"/>
    <w:rsid w:val="004D450F"/>
    <w:rsid w:val="004D7054"/>
    <w:rsid w:val="004D7E5E"/>
    <w:rsid w:val="004E1D5B"/>
    <w:rsid w:val="004E2973"/>
    <w:rsid w:val="004E3883"/>
    <w:rsid w:val="004F14D1"/>
    <w:rsid w:val="004F1834"/>
    <w:rsid w:val="004F345E"/>
    <w:rsid w:val="004F381A"/>
    <w:rsid w:val="004F5025"/>
    <w:rsid w:val="00500111"/>
    <w:rsid w:val="0050221F"/>
    <w:rsid w:val="0050403B"/>
    <w:rsid w:val="0050580A"/>
    <w:rsid w:val="00506317"/>
    <w:rsid w:val="005074F0"/>
    <w:rsid w:val="00510764"/>
    <w:rsid w:val="00510CC4"/>
    <w:rsid w:val="00511E07"/>
    <w:rsid w:val="005123A4"/>
    <w:rsid w:val="00513366"/>
    <w:rsid w:val="00516B6E"/>
    <w:rsid w:val="005175A1"/>
    <w:rsid w:val="00517DCF"/>
    <w:rsid w:val="00521286"/>
    <w:rsid w:val="005231B1"/>
    <w:rsid w:val="00527F99"/>
    <w:rsid w:val="005329AA"/>
    <w:rsid w:val="00532A34"/>
    <w:rsid w:val="0053372C"/>
    <w:rsid w:val="00535AA5"/>
    <w:rsid w:val="00535D77"/>
    <w:rsid w:val="00540953"/>
    <w:rsid w:val="00543231"/>
    <w:rsid w:val="00544C52"/>
    <w:rsid w:val="00544D3C"/>
    <w:rsid w:val="00544F9C"/>
    <w:rsid w:val="00545AD8"/>
    <w:rsid w:val="0054601F"/>
    <w:rsid w:val="00547AE1"/>
    <w:rsid w:val="005513EA"/>
    <w:rsid w:val="0055146A"/>
    <w:rsid w:val="00551E17"/>
    <w:rsid w:val="005527DF"/>
    <w:rsid w:val="0055369A"/>
    <w:rsid w:val="00557072"/>
    <w:rsid w:val="0056191A"/>
    <w:rsid w:val="00562342"/>
    <w:rsid w:val="0056330B"/>
    <w:rsid w:val="005711B4"/>
    <w:rsid w:val="00572672"/>
    <w:rsid w:val="005733BE"/>
    <w:rsid w:val="00574012"/>
    <w:rsid w:val="00576968"/>
    <w:rsid w:val="005775C9"/>
    <w:rsid w:val="005853E4"/>
    <w:rsid w:val="00587D9E"/>
    <w:rsid w:val="00587DD3"/>
    <w:rsid w:val="005906B5"/>
    <w:rsid w:val="00592D70"/>
    <w:rsid w:val="00594160"/>
    <w:rsid w:val="00595797"/>
    <w:rsid w:val="005A113B"/>
    <w:rsid w:val="005A3235"/>
    <w:rsid w:val="005B38F2"/>
    <w:rsid w:val="005B4F2D"/>
    <w:rsid w:val="005C0DD8"/>
    <w:rsid w:val="005C28FD"/>
    <w:rsid w:val="005C5D2F"/>
    <w:rsid w:val="005D26F3"/>
    <w:rsid w:val="005D4FBA"/>
    <w:rsid w:val="005D5B43"/>
    <w:rsid w:val="005D788A"/>
    <w:rsid w:val="005E0831"/>
    <w:rsid w:val="005E1F0F"/>
    <w:rsid w:val="005E3288"/>
    <w:rsid w:val="005E3FE9"/>
    <w:rsid w:val="005E464C"/>
    <w:rsid w:val="005E5A9F"/>
    <w:rsid w:val="005F4A1E"/>
    <w:rsid w:val="005F4BF1"/>
    <w:rsid w:val="005F675C"/>
    <w:rsid w:val="0060004D"/>
    <w:rsid w:val="0060052D"/>
    <w:rsid w:val="006032B6"/>
    <w:rsid w:val="0060340E"/>
    <w:rsid w:val="0060376F"/>
    <w:rsid w:val="00613D40"/>
    <w:rsid w:val="00613ED6"/>
    <w:rsid w:val="00614080"/>
    <w:rsid w:val="00615545"/>
    <w:rsid w:val="006216DE"/>
    <w:rsid w:val="006241EE"/>
    <w:rsid w:val="0062461D"/>
    <w:rsid w:val="006248A2"/>
    <w:rsid w:val="00624D13"/>
    <w:rsid w:val="00627D44"/>
    <w:rsid w:val="00632795"/>
    <w:rsid w:val="00635A9B"/>
    <w:rsid w:val="00636242"/>
    <w:rsid w:val="00636871"/>
    <w:rsid w:val="00655CE1"/>
    <w:rsid w:val="00657A6B"/>
    <w:rsid w:val="006641D0"/>
    <w:rsid w:val="00671779"/>
    <w:rsid w:val="00674446"/>
    <w:rsid w:val="00680000"/>
    <w:rsid w:val="006809F8"/>
    <w:rsid w:val="006810A0"/>
    <w:rsid w:val="00682BFD"/>
    <w:rsid w:val="0068346D"/>
    <w:rsid w:val="00683C2B"/>
    <w:rsid w:val="006873EE"/>
    <w:rsid w:val="00687EC6"/>
    <w:rsid w:val="00690966"/>
    <w:rsid w:val="00691A6A"/>
    <w:rsid w:val="00691EB1"/>
    <w:rsid w:val="00692FD7"/>
    <w:rsid w:val="00693602"/>
    <w:rsid w:val="00695A0B"/>
    <w:rsid w:val="006A0187"/>
    <w:rsid w:val="006A0A49"/>
    <w:rsid w:val="006A77EB"/>
    <w:rsid w:val="006B1F71"/>
    <w:rsid w:val="006B64EF"/>
    <w:rsid w:val="006B6639"/>
    <w:rsid w:val="006B6DDF"/>
    <w:rsid w:val="006B77AD"/>
    <w:rsid w:val="006C0621"/>
    <w:rsid w:val="006C0D49"/>
    <w:rsid w:val="006C499A"/>
    <w:rsid w:val="006C4ED6"/>
    <w:rsid w:val="006C5FB2"/>
    <w:rsid w:val="006C78CA"/>
    <w:rsid w:val="006D044C"/>
    <w:rsid w:val="006D2218"/>
    <w:rsid w:val="006D3DB9"/>
    <w:rsid w:val="006D743F"/>
    <w:rsid w:val="006E2C90"/>
    <w:rsid w:val="006E2F4B"/>
    <w:rsid w:val="006E34C2"/>
    <w:rsid w:val="006E4180"/>
    <w:rsid w:val="006E4261"/>
    <w:rsid w:val="006E5687"/>
    <w:rsid w:val="006E646B"/>
    <w:rsid w:val="006F10A4"/>
    <w:rsid w:val="006F2FAB"/>
    <w:rsid w:val="006F3089"/>
    <w:rsid w:val="006F47E1"/>
    <w:rsid w:val="006F64C0"/>
    <w:rsid w:val="00701345"/>
    <w:rsid w:val="00701854"/>
    <w:rsid w:val="00705E3E"/>
    <w:rsid w:val="00707C19"/>
    <w:rsid w:val="0071662E"/>
    <w:rsid w:val="0071739B"/>
    <w:rsid w:val="0072208C"/>
    <w:rsid w:val="00722E4C"/>
    <w:rsid w:val="007240BB"/>
    <w:rsid w:val="007246D7"/>
    <w:rsid w:val="00724B4C"/>
    <w:rsid w:val="00724F08"/>
    <w:rsid w:val="00726DA5"/>
    <w:rsid w:val="00730AD8"/>
    <w:rsid w:val="00733C22"/>
    <w:rsid w:val="007348F2"/>
    <w:rsid w:val="0073511B"/>
    <w:rsid w:val="00743047"/>
    <w:rsid w:val="00744029"/>
    <w:rsid w:val="00744290"/>
    <w:rsid w:val="00744ED5"/>
    <w:rsid w:val="007506D7"/>
    <w:rsid w:val="007510B0"/>
    <w:rsid w:val="0075261B"/>
    <w:rsid w:val="007543C8"/>
    <w:rsid w:val="00761692"/>
    <w:rsid w:val="00764520"/>
    <w:rsid w:val="007662DA"/>
    <w:rsid w:val="00770DA3"/>
    <w:rsid w:val="00770E82"/>
    <w:rsid w:val="00771B61"/>
    <w:rsid w:val="00776C83"/>
    <w:rsid w:val="00782B0F"/>
    <w:rsid w:val="00783A5C"/>
    <w:rsid w:val="00783CBF"/>
    <w:rsid w:val="00787A6F"/>
    <w:rsid w:val="00794713"/>
    <w:rsid w:val="00795468"/>
    <w:rsid w:val="0079652B"/>
    <w:rsid w:val="007A0506"/>
    <w:rsid w:val="007A050D"/>
    <w:rsid w:val="007A499E"/>
    <w:rsid w:val="007B30A9"/>
    <w:rsid w:val="007B4ECB"/>
    <w:rsid w:val="007B5B94"/>
    <w:rsid w:val="007B69B1"/>
    <w:rsid w:val="007B6D12"/>
    <w:rsid w:val="007B7919"/>
    <w:rsid w:val="007B7952"/>
    <w:rsid w:val="007C03DB"/>
    <w:rsid w:val="007C5742"/>
    <w:rsid w:val="007C77AE"/>
    <w:rsid w:val="007C78B1"/>
    <w:rsid w:val="007D0327"/>
    <w:rsid w:val="007D14FD"/>
    <w:rsid w:val="007D240A"/>
    <w:rsid w:val="007E4A66"/>
    <w:rsid w:val="007E53B0"/>
    <w:rsid w:val="007E54B9"/>
    <w:rsid w:val="008028C8"/>
    <w:rsid w:val="00805661"/>
    <w:rsid w:val="008070F6"/>
    <w:rsid w:val="00807A1C"/>
    <w:rsid w:val="00807FCE"/>
    <w:rsid w:val="00811176"/>
    <w:rsid w:val="00813584"/>
    <w:rsid w:val="00816E3E"/>
    <w:rsid w:val="00822554"/>
    <w:rsid w:val="00823978"/>
    <w:rsid w:val="00827536"/>
    <w:rsid w:val="008320B0"/>
    <w:rsid w:val="008323C3"/>
    <w:rsid w:val="0083443A"/>
    <w:rsid w:val="0083682A"/>
    <w:rsid w:val="00837F8B"/>
    <w:rsid w:val="00840021"/>
    <w:rsid w:val="008428D7"/>
    <w:rsid w:val="00842AF1"/>
    <w:rsid w:val="00844254"/>
    <w:rsid w:val="008464A3"/>
    <w:rsid w:val="008466BB"/>
    <w:rsid w:val="0084745C"/>
    <w:rsid w:val="0085151E"/>
    <w:rsid w:val="00851721"/>
    <w:rsid w:val="0085208E"/>
    <w:rsid w:val="0085256B"/>
    <w:rsid w:val="0086386E"/>
    <w:rsid w:val="0086594E"/>
    <w:rsid w:val="00866A1A"/>
    <w:rsid w:val="0086729C"/>
    <w:rsid w:val="00870196"/>
    <w:rsid w:val="0087233A"/>
    <w:rsid w:val="00874526"/>
    <w:rsid w:val="008754DE"/>
    <w:rsid w:val="00881D88"/>
    <w:rsid w:val="00883E8A"/>
    <w:rsid w:val="0088426C"/>
    <w:rsid w:val="00885674"/>
    <w:rsid w:val="008912BC"/>
    <w:rsid w:val="00891B9E"/>
    <w:rsid w:val="00893207"/>
    <w:rsid w:val="00893658"/>
    <w:rsid w:val="00893A3E"/>
    <w:rsid w:val="00896877"/>
    <w:rsid w:val="008A2854"/>
    <w:rsid w:val="008A3C1F"/>
    <w:rsid w:val="008A3D0A"/>
    <w:rsid w:val="008A458C"/>
    <w:rsid w:val="008B0C5F"/>
    <w:rsid w:val="008B212F"/>
    <w:rsid w:val="008B2433"/>
    <w:rsid w:val="008B6955"/>
    <w:rsid w:val="008B7A5D"/>
    <w:rsid w:val="008C1AA0"/>
    <w:rsid w:val="008C2F55"/>
    <w:rsid w:val="008C350A"/>
    <w:rsid w:val="008C5B4D"/>
    <w:rsid w:val="008C6A6F"/>
    <w:rsid w:val="008D0483"/>
    <w:rsid w:val="008D1EE8"/>
    <w:rsid w:val="008D71D2"/>
    <w:rsid w:val="008E0596"/>
    <w:rsid w:val="008E2DA7"/>
    <w:rsid w:val="008F0BD8"/>
    <w:rsid w:val="008F39FB"/>
    <w:rsid w:val="008F4CF5"/>
    <w:rsid w:val="00900CF8"/>
    <w:rsid w:val="00900F55"/>
    <w:rsid w:val="00903E96"/>
    <w:rsid w:val="0091017F"/>
    <w:rsid w:val="00910319"/>
    <w:rsid w:val="0091149B"/>
    <w:rsid w:val="009145E1"/>
    <w:rsid w:val="00914B95"/>
    <w:rsid w:val="009154A8"/>
    <w:rsid w:val="00916CEE"/>
    <w:rsid w:val="00916FD2"/>
    <w:rsid w:val="00921004"/>
    <w:rsid w:val="00924292"/>
    <w:rsid w:val="00926919"/>
    <w:rsid w:val="00926972"/>
    <w:rsid w:val="009309C3"/>
    <w:rsid w:val="009328BD"/>
    <w:rsid w:val="00933DAD"/>
    <w:rsid w:val="009341F5"/>
    <w:rsid w:val="009400CF"/>
    <w:rsid w:val="009426CA"/>
    <w:rsid w:val="00943EF3"/>
    <w:rsid w:val="00945EEE"/>
    <w:rsid w:val="009462D9"/>
    <w:rsid w:val="009513BA"/>
    <w:rsid w:val="009519C5"/>
    <w:rsid w:val="00952503"/>
    <w:rsid w:val="009548E7"/>
    <w:rsid w:val="009620AF"/>
    <w:rsid w:val="009620D4"/>
    <w:rsid w:val="00962CA0"/>
    <w:rsid w:val="00963302"/>
    <w:rsid w:val="009649DC"/>
    <w:rsid w:val="00965A06"/>
    <w:rsid w:val="009666D3"/>
    <w:rsid w:val="00966A10"/>
    <w:rsid w:val="00967901"/>
    <w:rsid w:val="009701BA"/>
    <w:rsid w:val="00973669"/>
    <w:rsid w:val="009750FD"/>
    <w:rsid w:val="00977160"/>
    <w:rsid w:val="009779E9"/>
    <w:rsid w:val="00977C1A"/>
    <w:rsid w:val="00980D75"/>
    <w:rsid w:val="0098137E"/>
    <w:rsid w:val="0098202E"/>
    <w:rsid w:val="009833D3"/>
    <w:rsid w:val="00983DDE"/>
    <w:rsid w:val="00990D82"/>
    <w:rsid w:val="00992EAC"/>
    <w:rsid w:val="00993E6F"/>
    <w:rsid w:val="009940A2"/>
    <w:rsid w:val="00994D90"/>
    <w:rsid w:val="009A1BE0"/>
    <w:rsid w:val="009A2BE6"/>
    <w:rsid w:val="009A4801"/>
    <w:rsid w:val="009A4E6F"/>
    <w:rsid w:val="009A639B"/>
    <w:rsid w:val="009B0249"/>
    <w:rsid w:val="009B0FAD"/>
    <w:rsid w:val="009B498D"/>
    <w:rsid w:val="009C2957"/>
    <w:rsid w:val="009C3819"/>
    <w:rsid w:val="009C5D3C"/>
    <w:rsid w:val="009C69DA"/>
    <w:rsid w:val="009C7EB3"/>
    <w:rsid w:val="009D13A0"/>
    <w:rsid w:val="009D1FA6"/>
    <w:rsid w:val="009D28EC"/>
    <w:rsid w:val="009D2996"/>
    <w:rsid w:val="009D7896"/>
    <w:rsid w:val="009D7A02"/>
    <w:rsid w:val="009E47B7"/>
    <w:rsid w:val="009E5201"/>
    <w:rsid w:val="009F2794"/>
    <w:rsid w:val="009F28E8"/>
    <w:rsid w:val="009F2AB2"/>
    <w:rsid w:val="009F48E8"/>
    <w:rsid w:val="009F4CCC"/>
    <w:rsid w:val="009F5172"/>
    <w:rsid w:val="009F5A26"/>
    <w:rsid w:val="009F5B7A"/>
    <w:rsid w:val="00A00400"/>
    <w:rsid w:val="00A01619"/>
    <w:rsid w:val="00A05FA1"/>
    <w:rsid w:val="00A1216C"/>
    <w:rsid w:val="00A13512"/>
    <w:rsid w:val="00A16810"/>
    <w:rsid w:val="00A17153"/>
    <w:rsid w:val="00A202F1"/>
    <w:rsid w:val="00A2106B"/>
    <w:rsid w:val="00A222B2"/>
    <w:rsid w:val="00A22765"/>
    <w:rsid w:val="00A25146"/>
    <w:rsid w:val="00A30253"/>
    <w:rsid w:val="00A31666"/>
    <w:rsid w:val="00A37735"/>
    <w:rsid w:val="00A37B74"/>
    <w:rsid w:val="00A37F7C"/>
    <w:rsid w:val="00A41159"/>
    <w:rsid w:val="00A423F3"/>
    <w:rsid w:val="00A43560"/>
    <w:rsid w:val="00A44FD6"/>
    <w:rsid w:val="00A479FD"/>
    <w:rsid w:val="00A47E7A"/>
    <w:rsid w:val="00A504CC"/>
    <w:rsid w:val="00A51CCA"/>
    <w:rsid w:val="00A53436"/>
    <w:rsid w:val="00A539B6"/>
    <w:rsid w:val="00A54618"/>
    <w:rsid w:val="00A6053A"/>
    <w:rsid w:val="00A61DCC"/>
    <w:rsid w:val="00A64559"/>
    <w:rsid w:val="00A65902"/>
    <w:rsid w:val="00A67EB1"/>
    <w:rsid w:val="00A735A1"/>
    <w:rsid w:val="00A73F1E"/>
    <w:rsid w:val="00A75845"/>
    <w:rsid w:val="00A76B0B"/>
    <w:rsid w:val="00A80C42"/>
    <w:rsid w:val="00A82AF2"/>
    <w:rsid w:val="00A8311F"/>
    <w:rsid w:val="00A8538C"/>
    <w:rsid w:val="00A855F1"/>
    <w:rsid w:val="00A8687B"/>
    <w:rsid w:val="00A906C8"/>
    <w:rsid w:val="00A9289F"/>
    <w:rsid w:val="00A92F27"/>
    <w:rsid w:val="00AA131A"/>
    <w:rsid w:val="00AA3A63"/>
    <w:rsid w:val="00AA5241"/>
    <w:rsid w:val="00AA5A99"/>
    <w:rsid w:val="00AA6769"/>
    <w:rsid w:val="00AA7574"/>
    <w:rsid w:val="00AA7EA5"/>
    <w:rsid w:val="00AB26BA"/>
    <w:rsid w:val="00AB28E8"/>
    <w:rsid w:val="00AC41AD"/>
    <w:rsid w:val="00AC4BB7"/>
    <w:rsid w:val="00AC6498"/>
    <w:rsid w:val="00AC6C6E"/>
    <w:rsid w:val="00AD020D"/>
    <w:rsid w:val="00AD303E"/>
    <w:rsid w:val="00AD6034"/>
    <w:rsid w:val="00AD66D3"/>
    <w:rsid w:val="00AE0385"/>
    <w:rsid w:val="00AE247D"/>
    <w:rsid w:val="00AE40EF"/>
    <w:rsid w:val="00AE48F8"/>
    <w:rsid w:val="00AE6D66"/>
    <w:rsid w:val="00AF0207"/>
    <w:rsid w:val="00AF1667"/>
    <w:rsid w:val="00AF2F10"/>
    <w:rsid w:val="00AF3106"/>
    <w:rsid w:val="00AF37E7"/>
    <w:rsid w:val="00AF644E"/>
    <w:rsid w:val="00B01410"/>
    <w:rsid w:val="00B04CC2"/>
    <w:rsid w:val="00B05C3C"/>
    <w:rsid w:val="00B06998"/>
    <w:rsid w:val="00B12276"/>
    <w:rsid w:val="00B1373D"/>
    <w:rsid w:val="00B13934"/>
    <w:rsid w:val="00B14ADE"/>
    <w:rsid w:val="00B169EF"/>
    <w:rsid w:val="00B2048C"/>
    <w:rsid w:val="00B243DE"/>
    <w:rsid w:val="00B24C2A"/>
    <w:rsid w:val="00B256B2"/>
    <w:rsid w:val="00B2746F"/>
    <w:rsid w:val="00B30E54"/>
    <w:rsid w:val="00B317AA"/>
    <w:rsid w:val="00B31A09"/>
    <w:rsid w:val="00B4013D"/>
    <w:rsid w:val="00B42C60"/>
    <w:rsid w:val="00B4305F"/>
    <w:rsid w:val="00B4372C"/>
    <w:rsid w:val="00B454D8"/>
    <w:rsid w:val="00B460DD"/>
    <w:rsid w:val="00B469F3"/>
    <w:rsid w:val="00B478B3"/>
    <w:rsid w:val="00B5275A"/>
    <w:rsid w:val="00B52A6A"/>
    <w:rsid w:val="00B52B7D"/>
    <w:rsid w:val="00B537FF"/>
    <w:rsid w:val="00B55ED7"/>
    <w:rsid w:val="00B5743F"/>
    <w:rsid w:val="00B62A4C"/>
    <w:rsid w:val="00B65E85"/>
    <w:rsid w:val="00B7584E"/>
    <w:rsid w:val="00B76CB6"/>
    <w:rsid w:val="00B8170A"/>
    <w:rsid w:val="00B81E08"/>
    <w:rsid w:val="00B86989"/>
    <w:rsid w:val="00B90FFF"/>
    <w:rsid w:val="00B925C3"/>
    <w:rsid w:val="00B95EEC"/>
    <w:rsid w:val="00B97243"/>
    <w:rsid w:val="00BB75BC"/>
    <w:rsid w:val="00BC0E2C"/>
    <w:rsid w:val="00BC40BF"/>
    <w:rsid w:val="00BC6656"/>
    <w:rsid w:val="00BD09D2"/>
    <w:rsid w:val="00BD0CAA"/>
    <w:rsid w:val="00BD1187"/>
    <w:rsid w:val="00BD3B67"/>
    <w:rsid w:val="00BD674D"/>
    <w:rsid w:val="00BE0B34"/>
    <w:rsid w:val="00BE1CD0"/>
    <w:rsid w:val="00BE7D43"/>
    <w:rsid w:val="00BF5A08"/>
    <w:rsid w:val="00C00FAE"/>
    <w:rsid w:val="00C06BCB"/>
    <w:rsid w:val="00C12E1A"/>
    <w:rsid w:val="00C138E6"/>
    <w:rsid w:val="00C13B05"/>
    <w:rsid w:val="00C179E6"/>
    <w:rsid w:val="00C201C0"/>
    <w:rsid w:val="00C208C6"/>
    <w:rsid w:val="00C22F83"/>
    <w:rsid w:val="00C23AA2"/>
    <w:rsid w:val="00C24327"/>
    <w:rsid w:val="00C24B1A"/>
    <w:rsid w:val="00C278D2"/>
    <w:rsid w:val="00C378D6"/>
    <w:rsid w:val="00C37DE6"/>
    <w:rsid w:val="00C41938"/>
    <w:rsid w:val="00C4247F"/>
    <w:rsid w:val="00C42A13"/>
    <w:rsid w:val="00C42D0F"/>
    <w:rsid w:val="00C451C6"/>
    <w:rsid w:val="00C4520E"/>
    <w:rsid w:val="00C50E02"/>
    <w:rsid w:val="00C51E3A"/>
    <w:rsid w:val="00C55753"/>
    <w:rsid w:val="00C55E21"/>
    <w:rsid w:val="00C57E5D"/>
    <w:rsid w:val="00C615C5"/>
    <w:rsid w:val="00C61E02"/>
    <w:rsid w:val="00C6262D"/>
    <w:rsid w:val="00C66008"/>
    <w:rsid w:val="00C67A07"/>
    <w:rsid w:val="00C765CE"/>
    <w:rsid w:val="00C76F96"/>
    <w:rsid w:val="00C7707E"/>
    <w:rsid w:val="00C821AD"/>
    <w:rsid w:val="00C83E21"/>
    <w:rsid w:val="00C84882"/>
    <w:rsid w:val="00C85838"/>
    <w:rsid w:val="00C85A0A"/>
    <w:rsid w:val="00C873EE"/>
    <w:rsid w:val="00C90FAA"/>
    <w:rsid w:val="00C91A31"/>
    <w:rsid w:val="00C92949"/>
    <w:rsid w:val="00C93055"/>
    <w:rsid w:val="00C931FA"/>
    <w:rsid w:val="00C96527"/>
    <w:rsid w:val="00C97C74"/>
    <w:rsid w:val="00CA1455"/>
    <w:rsid w:val="00CA20EC"/>
    <w:rsid w:val="00CA4C4A"/>
    <w:rsid w:val="00CA4FFF"/>
    <w:rsid w:val="00CB0226"/>
    <w:rsid w:val="00CB0A64"/>
    <w:rsid w:val="00CB1928"/>
    <w:rsid w:val="00CB25FF"/>
    <w:rsid w:val="00CB4FED"/>
    <w:rsid w:val="00CB7410"/>
    <w:rsid w:val="00CC5FC5"/>
    <w:rsid w:val="00CD3567"/>
    <w:rsid w:val="00CD5847"/>
    <w:rsid w:val="00CD5F8E"/>
    <w:rsid w:val="00CD65E0"/>
    <w:rsid w:val="00CE1CD9"/>
    <w:rsid w:val="00CE3220"/>
    <w:rsid w:val="00CE64B7"/>
    <w:rsid w:val="00CE7287"/>
    <w:rsid w:val="00CE737C"/>
    <w:rsid w:val="00CF0EC5"/>
    <w:rsid w:val="00CF1049"/>
    <w:rsid w:val="00CF3B4E"/>
    <w:rsid w:val="00CF74DB"/>
    <w:rsid w:val="00D01148"/>
    <w:rsid w:val="00D01EEB"/>
    <w:rsid w:val="00D03224"/>
    <w:rsid w:val="00D04973"/>
    <w:rsid w:val="00D06561"/>
    <w:rsid w:val="00D12377"/>
    <w:rsid w:val="00D1520B"/>
    <w:rsid w:val="00D2038E"/>
    <w:rsid w:val="00D2119C"/>
    <w:rsid w:val="00D24476"/>
    <w:rsid w:val="00D305B6"/>
    <w:rsid w:val="00D33715"/>
    <w:rsid w:val="00D33984"/>
    <w:rsid w:val="00D33DA2"/>
    <w:rsid w:val="00D33E1C"/>
    <w:rsid w:val="00D3487C"/>
    <w:rsid w:val="00D35218"/>
    <w:rsid w:val="00D35D59"/>
    <w:rsid w:val="00D3768B"/>
    <w:rsid w:val="00D37AEB"/>
    <w:rsid w:val="00D40113"/>
    <w:rsid w:val="00D40885"/>
    <w:rsid w:val="00D40ACF"/>
    <w:rsid w:val="00D431FF"/>
    <w:rsid w:val="00D44196"/>
    <w:rsid w:val="00D45D88"/>
    <w:rsid w:val="00D46486"/>
    <w:rsid w:val="00D46943"/>
    <w:rsid w:val="00D4774F"/>
    <w:rsid w:val="00D555E9"/>
    <w:rsid w:val="00D563F5"/>
    <w:rsid w:val="00D5750D"/>
    <w:rsid w:val="00D628A0"/>
    <w:rsid w:val="00D64575"/>
    <w:rsid w:val="00D66373"/>
    <w:rsid w:val="00D7121D"/>
    <w:rsid w:val="00D74315"/>
    <w:rsid w:val="00D756B8"/>
    <w:rsid w:val="00D775A9"/>
    <w:rsid w:val="00D807A7"/>
    <w:rsid w:val="00D84D86"/>
    <w:rsid w:val="00D902D0"/>
    <w:rsid w:val="00D93594"/>
    <w:rsid w:val="00D94943"/>
    <w:rsid w:val="00D969EC"/>
    <w:rsid w:val="00DA44E2"/>
    <w:rsid w:val="00DA5A21"/>
    <w:rsid w:val="00DA6FC9"/>
    <w:rsid w:val="00DB1D92"/>
    <w:rsid w:val="00DB29B4"/>
    <w:rsid w:val="00DB39A0"/>
    <w:rsid w:val="00DB3F38"/>
    <w:rsid w:val="00DC037D"/>
    <w:rsid w:val="00DC1813"/>
    <w:rsid w:val="00DC3F1D"/>
    <w:rsid w:val="00DC4F97"/>
    <w:rsid w:val="00DC51D2"/>
    <w:rsid w:val="00DC572C"/>
    <w:rsid w:val="00DC5C4D"/>
    <w:rsid w:val="00DC6261"/>
    <w:rsid w:val="00DD2297"/>
    <w:rsid w:val="00DD3397"/>
    <w:rsid w:val="00DE23F2"/>
    <w:rsid w:val="00DE5856"/>
    <w:rsid w:val="00DE618A"/>
    <w:rsid w:val="00DE7ED5"/>
    <w:rsid w:val="00DF0740"/>
    <w:rsid w:val="00DF0FFA"/>
    <w:rsid w:val="00DF5136"/>
    <w:rsid w:val="00DF576D"/>
    <w:rsid w:val="00E010E3"/>
    <w:rsid w:val="00E02F20"/>
    <w:rsid w:val="00E03365"/>
    <w:rsid w:val="00E11C78"/>
    <w:rsid w:val="00E14A12"/>
    <w:rsid w:val="00E166BE"/>
    <w:rsid w:val="00E224D4"/>
    <w:rsid w:val="00E25FAF"/>
    <w:rsid w:val="00E30314"/>
    <w:rsid w:val="00E31442"/>
    <w:rsid w:val="00E35308"/>
    <w:rsid w:val="00E35782"/>
    <w:rsid w:val="00E405B8"/>
    <w:rsid w:val="00E40EB3"/>
    <w:rsid w:val="00E418E8"/>
    <w:rsid w:val="00E41CFA"/>
    <w:rsid w:val="00E4259A"/>
    <w:rsid w:val="00E449B0"/>
    <w:rsid w:val="00E54105"/>
    <w:rsid w:val="00E561A6"/>
    <w:rsid w:val="00E5765B"/>
    <w:rsid w:val="00E60EC9"/>
    <w:rsid w:val="00E615EC"/>
    <w:rsid w:val="00E61D4B"/>
    <w:rsid w:val="00E62AD9"/>
    <w:rsid w:val="00E641C7"/>
    <w:rsid w:val="00E64E52"/>
    <w:rsid w:val="00E65FC8"/>
    <w:rsid w:val="00E668DB"/>
    <w:rsid w:val="00E67BD7"/>
    <w:rsid w:val="00E70BBF"/>
    <w:rsid w:val="00E832E4"/>
    <w:rsid w:val="00E8451B"/>
    <w:rsid w:val="00E93C1B"/>
    <w:rsid w:val="00E975ED"/>
    <w:rsid w:val="00E97AEA"/>
    <w:rsid w:val="00EA0773"/>
    <w:rsid w:val="00EA3C44"/>
    <w:rsid w:val="00EB2FF2"/>
    <w:rsid w:val="00EB3D17"/>
    <w:rsid w:val="00EB6F18"/>
    <w:rsid w:val="00EC2076"/>
    <w:rsid w:val="00EC5D8F"/>
    <w:rsid w:val="00ED1B4A"/>
    <w:rsid w:val="00ED6367"/>
    <w:rsid w:val="00EE325C"/>
    <w:rsid w:val="00EE6568"/>
    <w:rsid w:val="00EF6FB8"/>
    <w:rsid w:val="00F0212F"/>
    <w:rsid w:val="00F022B4"/>
    <w:rsid w:val="00F101C7"/>
    <w:rsid w:val="00F11BCA"/>
    <w:rsid w:val="00F11D66"/>
    <w:rsid w:val="00F1249B"/>
    <w:rsid w:val="00F1289F"/>
    <w:rsid w:val="00F14B0C"/>
    <w:rsid w:val="00F16DB0"/>
    <w:rsid w:val="00F173AD"/>
    <w:rsid w:val="00F17B83"/>
    <w:rsid w:val="00F201CD"/>
    <w:rsid w:val="00F22186"/>
    <w:rsid w:val="00F22463"/>
    <w:rsid w:val="00F23C76"/>
    <w:rsid w:val="00F31570"/>
    <w:rsid w:val="00F34022"/>
    <w:rsid w:val="00F37B30"/>
    <w:rsid w:val="00F41D49"/>
    <w:rsid w:val="00F41E04"/>
    <w:rsid w:val="00F430BB"/>
    <w:rsid w:val="00F44166"/>
    <w:rsid w:val="00F44BC1"/>
    <w:rsid w:val="00F466CB"/>
    <w:rsid w:val="00F66649"/>
    <w:rsid w:val="00F70F7C"/>
    <w:rsid w:val="00F7202D"/>
    <w:rsid w:val="00F75A17"/>
    <w:rsid w:val="00F77EBE"/>
    <w:rsid w:val="00F8126E"/>
    <w:rsid w:val="00F82231"/>
    <w:rsid w:val="00F823B7"/>
    <w:rsid w:val="00F85911"/>
    <w:rsid w:val="00F859D1"/>
    <w:rsid w:val="00F85EBB"/>
    <w:rsid w:val="00F879AA"/>
    <w:rsid w:val="00F90DD5"/>
    <w:rsid w:val="00F92CE3"/>
    <w:rsid w:val="00FA4DD7"/>
    <w:rsid w:val="00FA60F6"/>
    <w:rsid w:val="00FA6748"/>
    <w:rsid w:val="00FB0859"/>
    <w:rsid w:val="00FB5321"/>
    <w:rsid w:val="00FB7351"/>
    <w:rsid w:val="00FC10F3"/>
    <w:rsid w:val="00FC363F"/>
    <w:rsid w:val="00FC408E"/>
    <w:rsid w:val="00FC44EA"/>
    <w:rsid w:val="00FC4D8B"/>
    <w:rsid w:val="00FD14AE"/>
    <w:rsid w:val="00FD2697"/>
    <w:rsid w:val="00FD280A"/>
    <w:rsid w:val="00FD3499"/>
    <w:rsid w:val="00FD36E3"/>
    <w:rsid w:val="00FD3E63"/>
    <w:rsid w:val="00FD474E"/>
    <w:rsid w:val="00FD5139"/>
    <w:rsid w:val="00FD6ED1"/>
    <w:rsid w:val="00FE157E"/>
    <w:rsid w:val="00FE481A"/>
    <w:rsid w:val="00FE52DA"/>
    <w:rsid w:val="00FE60CB"/>
    <w:rsid w:val="00FE784B"/>
    <w:rsid w:val="00FF3B97"/>
    <w:rsid w:val="00FF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072140"/>
  <w15:docId w15:val="{69FEB13E-871F-4205-B999-587738AF6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A050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A0506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A05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A05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A05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A0506"/>
  </w:style>
  <w:style w:type="paragraph" w:styleId="Pta">
    <w:name w:val="footer"/>
    <w:basedOn w:val="Normlny"/>
    <w:link w:val="Pt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0506"/>
  </w:style>
  <w:style w:type="paragraph" w:styleId="Textbubliny">
    <w:name w:val="Balloon Text"/>
    <w:basedOn w:val="Normlny"/>
    <w:link w:val="TextbublinyChar"/>
    <w:uiPriority w:val="99"/>
    <w:semiHidden/>
    <w:unhideWhenUsed/>
    <w:rsid w:val="0054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4C52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unhideWhenUsed/>
    <w:rsid w:val="006241E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241E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241E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41E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41EE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977C1A"/>
    <w:pPr>
      <w:spacing w:after="0" w:line="240" w:lineRule="auto"/>
    </w:pPr>
  </w:style>
  <w:style w:type="paragraph" w:customStyle="1" w:styleId="Default">
    <w:name w:val="Default"/>
    <w:rsid w:val="00BB75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096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DC92C-CC2E-428B-8D4C-50AFE46258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B37782-A1B1-4EFF-82C7-E3510B84F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FF80A3-24B5-45A1-8B42-25B76D8BC1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9306C5-AC61-4C86-97B3-100CB5661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2360</Words>
  <Characters>13452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 Svetlík</dc:creator>
  <cp:lastModifiedBy>metodika2 </cp:lastModifiedBy>
  <cp:revision>6</cp:revision>
  <cp:lastPrinted>2015-05-22T13:41:00Z</cp:lastPrinted>
  <dcterms:created xsi:type="dcterms:W3CDTF">2016-01-28T17:17:00Z</dcterms:created>
  <dcterms:modified xsi:type="dcterms:W3CDTF">2016-08-25T09:28:00Z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